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282F" w14:textId="74B8D54B" w:rsidR="006E5179" w:rsidRPr="00841E58" w:rsidRDefault="43564475" w:rsidP="3C46B6E0">
      <w:pPr>
        <w:spacing w:after="160" w:line="259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  <w:bookmarkStart w:id="0" w:name="_GoBack"/>
      <w:bookmarkEnd w:id="0"/>
      <w:r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Załącznik nr 5 do Regulaminu – Kryteria </w:t>
      </w:r>
      <w:r w:rsidR="5A90A0FB"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Wyboru </w:t>
      </w:r>
      <w:r w:rsidR="014EBE74" w:rsidRPr="00841E58">
        <w:rPr>
          <w:rFonts w:eastAsia="Times New Roman" w:cstheme="minorHAnsi"/>
          <w:b/>
          <w:bCs/>
          <w:color w:val="C00000"/>
          <w:sz w:val="28"/>
          <w:szCs w:val="28"/>
        </w:rPr>
        <w:t>Wykonawców i Kryteria Selekcji</w:t>
      </w:r>
    </w:p>
    <w:p w14:paraId="546422A7" w14:textId="08E355B0" w:rsidR="6104AE92" w:rsidRPr="00841E58" w:rsidRDefault="7ED1AE38" w:rsidP="3C46B6E0">
      <w:pPr>
        <w:spacing w:after="160" w:line="259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  <w:r w:rsidRPr="00841E58">
        <w:rPr>
          <w:rFonts w:eastAsia="Times New Roman" w:cstheme="minorHAnsi"/>
          <w:color w:val="000000" w:themeColor="text1"/>
          <w:sz w:val="28"/>
          <w:szCs w:val="28"/>
        </w:rPr>
        <w:t>Spis treści</w:t>
      </w:r>
    </w:p>
    <w:p w14:paraId="04160CC8" w14:textId="7C9D6F99" w:rsidR="00F0548E" w:rsidRPr="00841E58" w:rsidRDefault="00B01074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r w:rsidRPr="00841E58">
        <w:rPr>
          <w:rFonts w:cstheme="minorHAnsi"/>
        </w:rPr>
        <w:fldChar w:fldCharType="begin"/>
      </w:r>
      <w:r w:rsidR="008953EA" w:rsidRPr="00841E58">
        <w:rPr>
          <w:rFonts w:cstheme="minorHAnsi"/>
        </w:rPr>
        <w:instrText>TOC \o \z \u \h</w:instrText>
      </w:r>
      <w:r w:rsidRPr="00841E58">
        <w:rPr>
          <w:rFonts w:cstheme="minorHAnsi"/>
        </w:rPr>
        <w:fldChar w:fldCharType="separate"/>
      </w:r>
      <w:hyperlink w:anchor="_Toc69807654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1.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Informacje ogólne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_Toc69807654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5CF519D0" w14:textId="5A1D7682" w:rsidR="00F0548E" w:rsidRPr="00841E58" w:rsidRDefault="007C4988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5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Wniosków i Wybór Wnioskodawców do Etapu 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_Toc69807655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41EC3381" w14:textId="4BB430CE" w:rsidR="00F0548E" w:rsidRPr="00841E58" w:rsidRDefault="007C4988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6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2.1.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Podstawa oceny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_Toc69807656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1D80A7C5" w14:textId="12A28823" w:rsidR="00F0548E" w:rsidRPr="00841E58" w:rsidRDefault="007C4988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7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2.2.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Wniosków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_Toc69807657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3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6BB0E41D" w14:textId="3754293F" w:rsidR="00F0548E" w:rsidRPr="00841E58" w:rsidRDefault="007C4988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8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2.3.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Wynik oceny merytorycznej Wniosków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_Toc69807658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18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7C2C2B89" w14:textId="375BAD61" w:rsidR="00F0548E" w:rsidRPr="00841E58" w:rsidRDefault="007C4988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9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3.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Wyników Prac Etapu I i Selekcja Uczestników Przedsięwzięcia do Etapu II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_Toc69807659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19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458F227A" w14:textId="58D89EDF" w:rsidR="00F0548E" w:rsidRPr="00841E58" w:rsidRDefault="007C4988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60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3.1.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Wynik oceny merytorycznej Wyników Prac Etapu 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_Toc69807660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19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1F2A77F7" w14:textId="61A1D3B9" w:rsidR="00F0548E" w:rsidRPr="00841E58" w:rsidRDefault="007C4988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61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4.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Wyników Prac Etapu II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_Toc69807661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21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3B4909CF" w14:textId="73892982" w:rsidR="00F0548E" w:rsidRPr="00841E58" w:rsidRDefault="007C4988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62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5.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Weryfikacja Etapu III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_Toc69807662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24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5E2BD3A4" w14:textId="6F3CA1BF" w:rsidR="3C46B6E0" w:rsidRPr="00841E58" w:rsidRDefault="00B01074" w:rsidP="3C46B6E0">
      <w:pPr>
        <w:pStyle w:val="Spistreci3"/>
        <w:tabs>
          <w:tab w:val="right" w:leader="dot" w:pos="9015"/>
          <w:tab w:val="left" w:pos="960"/>
        </w:tabs>
        <w:rPr>
          <w:rFonts w:cstheme="minorHAnsi"/>
        </w:rPr>
      </w:pPr>
      <w:r w:rsidRPr="00841E58">
        <w:rPr>
          <w:rFonts w:cstheme="minorHAnsi"/>
        </w:rPr>
        <w:fldChar w:fldCharType="end"/>
      </w:r>
    </w:p>
    <w:p w14:paraId="21468DDB" w14:textId="08E355B0" w:rsidR="3C46B6E0" w:rsidRPr="00841E58" w:rsidRDefault="3C46B6E0" w:rsidP="3C46B6E0">
      <w:pPr>
        <w:spacing w:after="160" w:line="259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</w:p>
    <w:p w14:paraId="0826A10B" w14:textId="08E355B0" w:rsidR="00451692" w:rsidRPr="00841E58" w:rsidRDefault="00451692" w:rsidP="00E73A7E">
      <w:pPr>
        <w:keepNext/>
        <w:keepLines/>
        <w:numPr>
          <w:ilvl w:val="0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1" w:name="_Toc69807654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Informacje ogólne</w:t>
      </w:r>
      <w:bookmarkEnd w:id="1"/>
    </w:p>
    <w:p w14:paraId="2111B948" w14:textId="72DE6696" w:rsidR="006E5179" w:rsidRPr="00841E58" w:rsidRDefault="51CB5E24" w:rsidP="006E5179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Dopuszczenie Wnioskodawców do zawarcia Umowy oraz do realizacji Etapu I odbywać się będzie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na podstawie oceny</w:t>
      </w:r>
      <w:r w:rsidR="597C289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65970B2C" w:rsidRPr="00841E58">
        <w:rPr>
          <w:rFonts w:eastAsia="Calibri" w:cstheme="minorHAnsi"/>
          <w:sz w:val="22"/>
          <w:szCs w:val="22"/>
          <w:lang w:eastAsia="pl-PL"/>
        </w:rPr>
        <w:t xml:space="preserve">Wniosków o dopuszczenie do udziału w </w:t>
      </w:r>
      <w:r w:rsidR="6A9CBC54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544C9612" w:rsidRPr="00841E58">
        <w:rPr>
          <w:rFonts w:eastAsia="Calibri" w:cstheme="minorHAnsi"/>
          <w:sz w:val="22"/>
          <w:szCs w:val="22"/>
          <w:lang w:eastAsia="pl-PL"/>
        </w:rPr>
        <w:t>,</w:t>
      </w:r>
      <w:r w:rsidR="65970B2C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złożonych przez</w:t>
      </w:r>
      <w:r w:rsidR="597C289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podmioty zainteresowane realizacją Przedsięwzięcia</w:t>
      </w:r>
      <w:r w:rsidR="58016AB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2A6D46" w:rsidRPr="00841E58">
        <w:rPr>
          <w:rFonts w:eastAsia="Calibri" w:cstheme="minorHAnsi"/>
          <w:sz w:val="22"/>
          <w:szCs w:val="22"/>
          <w:lang w:eastAsia="pl-PL"/>
        </w:rPr>
        <w:t>„</w:t>
      </w:r>
      <w:r w:rsidR="58016AB0" w:rsidRPr="00841E58">
        <w:rPr>
          <w:rFonts w:eastAsia="Calibri" w:cstheme="minorHAnsi"/>
          <w:sz w:val="22"/>
          <w:szCs w:val="22"/>
          <w:lang w:eastAsia="pl-PL"/>
        </w:rPr>
        <w:t>Ciepłownia Przyszłości</w:t>
      </w:r>
      <w:r w:rsidR="54735AA7" w:rsidRPr="00841E58">
        <w:rPr>
          <w:rFonts w:eastAsia="Calibri" w:cstheme="minorHAnsi"/>
          <w:sz w:val="22"/>
          <w:szCs w:val="22"/>
          <w:lang w:eastAsia="pl-PL"/>
        </w:rPr>
        <w:t>, czyli system ciepłowniczy z OZE</w:t>
      </w:r>
      <w:r w:rsidR="002A6D46" w:rsidRPr="00841E58">
        <w:rPr>
          <w:rFonts w:eastAsia="Calibri" w:cstheme="minorHAnsi"/>
          <w:sz w:val="22"/>
          <w:szCs w:val="22"/>
          <w:lang w:eastAsia="pl-PL"/>
        </w:rPr>
        <w:t>”</w:t>
      </w:r>
      <w:r w:rsidR="782056B4" w:rsidRPr="00841E58">
        <w:rPr>
          <w:rFonts w:eastAsia="Calibri" w:cstheme="minorHAnsi"/>
          <w:sz w:val="22"/>
          <w:szCs w:val="22"/>
          <w:lang w:eastAsia="pl-PL"/>
        </w:rPr>
        <w:t>. Ocena Wniosków zostanie przeprowadzona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 zgodnie z 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>Oceny Wniosków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do Etapu I. Wynikiem oceny Wniosków </w:t>
      </w:r>
      <w:r w:rsidR="042748B0" w:rsidRPr="00841E58">
        <w:rPr>
          <w:rFonts w:eastAsia="Calibri" w:cstheme="minorHAnsi"/>
          <w:sz w:val="22"/>
          <w:szCs w:val="22"/>
          <w:lang w:eastAsia="pl-PL"/>
        </w:rPr>
        <w:t>jest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 Lista Rankingowa, która </w:t>
      </w:r>
      <w:r w:rsidR="4B893696" w:rsidRPr="00841E58">
        <w:rPr>
          <w:rFonts w:eastAsia="Calibri" w:cstheme="minorHAnsi"/>
          <w:sz w:val="22"/>
          <w:szCs w:val="22"/>
          <w:lang w:eastAsia="pl-PL"/>
        </w:rPr>
        <w:t xml:space="preserve">stanowi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podstaw</w:t>
      </w:r>
      <w:r w:rsidR="42EB7413" w:rsidRPr="00841E58">
        <w:rPr>
          <w:rFonts w:eastAsia="Calibri" w:cstheme="minorHAnsi"/>
          <w:sz w:val="22"/>
          <w:szCs w:val="22"/>
          <w:lang w:eastAsia="pl-PL"/>
        </w:rPr>
        <w:t>ę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D796124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wyboru W</w:t>
      </w:r>
      <w:r w:rsidR="52CC2712" w:rsidRPr="00841E58">
        <w:rPr>
          <w:rFonts w:eastAsia="Calibri" w:cstheme="minorHAnsi"/>
          <w:sz w:val="22"/>
          <w:szCs w:val="22"/>
          <w:lang w:eastAsia="pl-PL"/>
        </w:rPr>
        <w:t>nioskodawców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, z którymi Zamawiający zawrze Umowę. </w:t>
      </w:r>
    </w:p>
    <w:p w14:paraId="4C6F4255" w14:textId="44AB1A3D" w:rsidR="006E5179" w:rsidRPr="00841E58" w:rsidRDefault="006E5179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Po zakończeniu Etapu I, Zamawiający </w:t>
      </w:r>
      <w:r w:rsidR="145393EA" w:rsidRPr="00841E58">
        <w:rPr>
          <w:rFonts w:eastAsia="Calibri" w:cstheme="minorHAnsi"/>
          <w:sz w:val="22"/>
          <w:szCs w:val="22"/>
          <w:lang w:eastAsia="pl-PL"/>
        </w:rPr>
        <w:t xml:space="preserve">przeprowadzi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Selekcję 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>do Etapu II zgodnie z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 xml:space="preserve">Selekcji </w:t>
      </w:r>
      <w:r w:rsidRPr="00841E58">
        <w:rPr>
          <w:rFonts w:eastAsia="Calibri" w:cstheme="minorHAnsi"/>
          <w:sz w:val="22"/>
          <w:szCs w:val="22"/>
          <w:lang w:eastAsia="pl-PL"/>
        </w:rPr>
        <w:t>do Etapu II</w:t>
      </w:r>
      <w:r w:rsidR="02AC6724" w:rsidRPr="00841E58">
        <w:rPr>
          <w:rFonts w:eastAsia="Calibri" w:cstheme="minorHAnsi"/>
          <w:sz w:val="22"/>
          <w:szCs w:val="22"/>
          <w:lang w:eastAsia="pl-PL"/>
        </w:rPr>
        <w:t>.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4F2FCEC" w:rsidRPr="00841E58">
        <w:rPr>
          <w:rFonts w:eastAsia="Calibri" w:cstheme="minorHAnsi"/>
          <w:sz w:val="22"/>
          <w:szCs w:val="22"/>
          <w:lang w:eastAsia="pl-PL"/>
        </w:rPr>
        <w:t>S</w:t>
      </w:r>
      <w:r w:rsidRPr="00841E58">
        <w:rPr>
          <w:rFonts w:eastAsia="Calibri" w:cstheme="minorHAnsi"/>
          <w:sz w:val="22"/>
          <w:szCs w:val="22"/>
          <w:lang w:eastAsia="pl-PL"/>
        </w:rPr>
        <w:t>zczegółow</w:t>
      </w:r>
      <w:r w:rsidR="35855373" w:rsidRPr="00841E58">
        <w:rPr>
          <w:rFonts w:eastAsia="Calibri" w:cstheme="minorHAnsi"/>
          <w:sz w:val="22"/>
          <w:szCs w:val="22"/>
          <w:lang w:eastAsia="pl-PL"/>
        </w:rPr>
        <w:t>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opis poszczególnych Kryteriów Selekcji, a także sposobu oceny i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przyznawania punktów w ramach Selekcji Wniosków </w:t>
      </w:r>
      <w:r w:rsidR="7A0C9CE6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Pr="00841E58">
        <w:rPr>
          <w:rFonts w:eastAsia="Calibri" w:cstheme="minorHAnsi"/>
          <w:sz w:val="22"/>
          <w:szCs w:val="22"/>
          <w:lang w:eastAsia="pl-PL"/>
        </w:rPr>
        <w:t>Etapów I</w:t>
      </w:r>
      <w:r w:rsidR="00E94C79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II zostały przedstawione</w:t>
      </w:r>
      <w:r w:rsidR="00EB23F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poniżej. Po zakończeniu Etapu II, Zamawiający dokona Oceny </w:t>
      </w:r>
      <w:r w:rsidR="00D44F6B" w:rsidRPr="00841E58">
        <w:rPr>
          <w:rFonts w:eastAsia="Calibri" w:cstheme="minorHAnsi"/>
          <w:sz w:val="22"/>
          <w:szCs w:val="22"/>
          <w:lang w:eastAsia="pl-PL"/>
        </w:rPr>
        <w:t xml:space="preserve">Końcowej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prac badawczo-rozwojowych na zakończenie </w:t>
      </w:r>
      <w:r w:rsidR="48AFEDD3" w:rsidRPr="00841E58">
        <w:rPr>
          <w:rFonts w:eastAsia="Calibri" w:cstheme="minorHAnsi"/>
          <w:sz w:val="22"/>
          <w:szCs w:val="22"/>
          <w:lang w:eastAsia="pl-PL"/>
        </w:rPr>
        <w:t>Etapu II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Po zakończeniu Etapu III, Zamawiający dokona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>Weryfikacji Raportów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 Etapu III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w celu oceny Rozwiązania z uwzględnieniem pracy Demonstratora w trakcie Etapu III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3ED7B246" w14:textId="3EA5E514" w:rsidR="00570A5A" w:rsidRPr="00841E58" w:rsidRDefault="00451692" w:rsidP="0045169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Zamawiający</w:t>
      </w:r>
      <w:r w:rsidR="00CB64C6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</w:t>
      </w:r>
      <w:r w:rsidR="201F8CCC" w:rsidRPr="00841E58">
        <w:rPr>
          <w:rFonts w:eastAsia="Calibri" w:cstheme="minorHAnsi"/>
          <w:sz w:val="22"/>
          <w:szCs w:val="22"/>
          <w:lang w:eastAsia="pl-PL"/>
        </w:rPr>
        <w:t>iając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, będzie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weryfikował spełnienie W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ymagań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bligatoryjn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>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 xml:space="preserve"> oraz </w:t>
      </w:r>
      <w:r w:rsidR="7C197D96" w:rsidRPr="00841E58">
        <w:rPr>
          <w:rFonts w:eastAsia="Calibri" w:cstheme="minorHAnsi"/>
          <w:sz w:val="22"/>
          <w:szCs w:val="22"/>
          <w:lang w:eastAsia="pl-PL"/>
        </w:rPr>
        <w:t>przyzna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>punkt</w:t>
      </w:r>
      <w:r w:rsidR="70A4602E" w:rsidRPr="00841E58">
        <w:rPr>
          <w:rFonts w:eastAsia="Calibri" w:cstheme="minorHAnsi"/>
          <w:sz w:val="22"/>
          <w:szCs w:val="22"/>
          <w:lang w:eastAsia="pl-PL"/>
        </w:rPr>
        <w:t>y za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FD00329" w:rsidRPr="00841E58">
        <w:rPr>
          <w:rFonts w:eastAsia="Calibri" w:cstheme="minorHAnsi"/>
          <w:sz w:val="22"/>
          <w:szCs w:val="22"/>
          <w:lang w:eastAsia="pl-PL"/>
        </w:rPr>
        <w:t xml:space="preserve">spełnienie </w:t>
      </w:r>
      <w:r w:rsidR="00480D1F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 Wymagań Jakościowych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BF83A7A" w14:textId="586A001E" w:rsidR="00133DED" w:rsidRPr="00841E58" w:rsidRDefault="00133DED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</w:t>
      </w:r>
      <w:r w:rsidR="652B0861" w:rsidRPr="00841E58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841E58">
        <w:rPr>
          <w:rFonts w:eastAsia="Calibri" w:cstheme="minorHAnsi"/>
          <w:sz w:val="22"/>
          <w:szCs w:val="22"/>
          <w:lang w:eastAsia="pl-PL"/>
        </w:rPr>
        <w:t>realizacji poszczególnych Etapów</w:t>
      </w:r>
      <w:r w:rsidR="2C1B1C7C" w:rsidRPr="00841E58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Wykonawca </w:t>
      </w:r>
      <w:r w:rsidR="43F948D8" w:rsidRPr="00841E58">
        <w:rPr>
          <w:rFonts w:eastAsia="Calibri" w:cstheme="minorHAnsi"/>
          <w:sz w:val="22"/>
          <w:szCs w:val="22"/>
          <w:lang w:eastAsia="pl-PL"/>
        </w:rPr>
        <w:t>jest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zob</w:t>
      </w:r>
      <w:r w:rsidR="590F19FF" w:rsidRPr="00841E58">
        <w:rPr>
          <w:rFonts w:eastAsia="Calibri" w:cstheme="minorHAnsi"/>
          <w:sz w:val="22"/>
          <w:szCs w:val="22"/>
          <w:lang w:eastAsia="pl-PL"/>
        </w:rPr>
        <w:t>owiązany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do przedstaw</w:t>
      </w:r>
      <w:r w:rsidR="6E3BDB37" w:rsidRPr="00841E58">
        <w:rPr>
          <w:rFonts w:eastAsia="Calibri" w:cstheme="minorHAnsi"/>
          <w:sz w:val="22"/>
          <w:szCs w:val="22"/>
          <w:lang w:eastAsia="pl-PL"/>
        </w:rPr>
        <w:t>ia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nia do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odpowiednio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Wyników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Prac Etapu 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51CADBDA" w:rsidRPr="00841E58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oraz Raportów </w:t>
      </w:r>
      <w:r w:rsidR="060E5A5C" w:rsidRPr="00841E58">
        <w:rPr>
          <w:rFonts w:eastAsia="Calibri" w:cstheme="minorHAnsi"/>
          <w:sz w:val="22"/>
          <w:szCs w:val="22"/>
          <w:lang w:eastAsia="pl-PL"/>
        </w:rPr>
        <w:t xml:space="preserve">Etapu III </w:t>
      </w:r>
      <w:r w:rsidR="2C1891F2" w:rsidRPr="00841E58">
        <w:rPr>
          <w:rFonts w:eastAsia="Calibri" w:cstheme="minorHAnsi"/>
          <w:sz w:val="22"/>
          <w:szCs w:val="22"/>
          <w:lang w:eastAsia="pl-PL"/>
        </w:rPr>
        <w:t>po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C52EEE9" w:rsidRPr="00841E58">
        <w:rPr>
          <w:rFonts w:eastAsia="Calibri" w:cstheme="minorHAnsi"/>
          <w:sz w:val="22"/>
          <w:szCs w:val="22"/>
          <w:lang w:eastAsia="pl-PL"/>
        </w:rPr>
        <w:t>zakończeni</w:t>
      </w:r>
      <w:r w:rsidR="0A8A62C1" w:rsidRPr="00841E58">
        <w:rPr>
          <w:rFonts w:eastAsia="Calibri" w:cstheme="minorHAnsi"/>
          <w:sz w:val="22"/>
          <w:szCs w:val="22"/>
          <w:lang w:eastAsia="pl-PL"/>
        </w:rPr>
        <w:t>u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D9D197A" w:rsidRPr="00841E58">
        <w:rPr>
          <w:rFonts w:eastAsia="Calibri" w:cstheme="minorHAnsi"/>
          <w:sz w:val="22"/>
          <w:szCs w:val="22"/>
          <w:lang w:eastAsia="pl-PL"/>
        </w:rPr>
        <w:t>każdego z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Etapów. W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przypadku </w:t>
      </w:r>
      <w:r w:rsidR="77F1E620" w:rsidRPr="00841E58">
        <w:rPr>
          <w:rFonts w:eastAsia="Calibri" w:cstheme="minorHAnsi"/>
          <w:sz w:val="22"/>
          <w:szCs w:val="22"/>
          <w:lang w:eastAsia="pl-PL"/>
        </w:rPr>
        <w:t>nieprzedstawienia Wyników Prac Etapu I</w:t>
      </w:r>
      <w:r w:rsidRPr="00841E58">
        <w:rPr>
          <w:rFonts w:eastAsia="Calibri" w:cstheme="minorHAnsi"/>
          <w:sz w:val="22"/>
          <w:szCs w:val="22"/>
          <w:lang w:eastAsia="pl-PL"/>
        </w:rPr>
        <w:t>,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A99E2A3" w:rsidRPr="00841E58">
        <w:rPr>
          <w:rFonts w:eastAsia="Calibri" w:cstheme="minorHAnsi"/>
          <w:sz w:val="22"/>
          <w:szCs w:val="22"/>
          <w:lang w:eastAsia="pl-PL"/>
        </w:rPr>
        <w:t>Wykonawca zostanie wykluczony z Selekcji do Etapu II. W przypadku nieprzedstawienia Wyników Prac Etapu II, Wykonawca nie otrzyma wynagrodzenia</w:t>
      </w:r>
      <w:r w:rsidR="370593FC" w:rsidRPr="00841E58">
        <w:rPr>
          <w:rFonts w:eastAsia="Calibri" w:cstheme="minorHAnsi"/>
          <w:sz w:val="22"/>
          <w:szCs w:val="22"/>
          <w:lang w:eastAsia="pl-PL"/>
        </w:rPr>
        <w:t>, zgodnie z zapisami Umowy.</w:t>
      </w:r>
      <w:r w:rsidR="2BE7BDCF" w:rsidRPr="00841E58">
        <w:rPr>
          <w:rFonts w:eastAsia="Calibri" w:cstheme="minorHAnsi"/>
          <w:sz w:val="22"/>
          <w:szCs w:val="22"/>
          <w:lang w:eastAsia="pl-PL"/>
        </w:rPr>
        <w:t xml:space="preserve"> W przypadku nieprzedstawienia Wyników Prac Etapu III, Wykonawca zostanie obciążony karą umowną, zgodnie z zapisami Umowy.</w:t>
      </w:r>
    </w:p>
    <w:p w14:paraId="4AD5E365" w14:textId="60573512" w:rsidR="00451692" w:rsidRPr="00841E58" w:rsidRDefault="79390B94" w:rsidP="00451692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Liczba </w:t>
      </w:r>
      <w:r w:rsidR="00476074" w:rsidRPr="00841E58">
        <w:rPr>
          <w:rFonts w:eastAsia="Calibri" w:cstheme="minorHAnsi"/>
          <w:sz w:val="22"/>
          <w:szCs w:val="22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35C257F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dopuszczonych do udziału w poszczególnych </w:t>
      </w:r>
      <w:r w:rsidR="274A27C0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tapach </w:t>
      </w:r>
      <w:r w:rsidR="3E6D53FC" w:rsidRPr="00841E58">
        <w:rPr>
          <w:rFonts w:eastAsia="Calibri" w:cstheme="minorHAnsi"/>
          <w:sz w:val="22"/>
          <w:szCs w:val="22"/>
        </w:rPr>
        <w:t xml:space="preserve">(z zastrzeżeniem postanowień Rozdziału X Regulaminu) </w:t>
      </w:r>
      <w:r w:rsidRPr="00841E58">
        <w:rPr>
          <w:rFonts w:eastAsia="Calibri" w:cstheme="minorHAnsi"/>
          <w:sz w:val="22"/>
          <w:szCs w:val="22"/>
        </w:rPr>
        <w:t>będzie następująca:</w:t>
      </w:r>
    </w:p>
    <w:p w14:paraId="0A817C87" w14:textId="62E1332D" w:rsidR="00451692" w:rsidRPr="00841E58" w:rsidRDefault="00451692" w:rsidP="00E73A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lastRenderedPageBreak/>
        <w:t xml:space="preserve">Do Etapu I zostanie dopuszczonych </w:t>
      </w:r>
      <w:r w:rsidR="008C4911" w:rsidRPr="00841E58">
        <w:rPr>
          <w:rFonts w:eastAsia="Calibri" w:cstheme="minorHAnsi"/>
          <w:sz w:val="22"/>
          <w:szCs w:val="22"/>
        </w:rPr>
        <w:t>maksymalnie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106FC10C" w:rsidRPr="00841E58">
        <w:rPr>
          <w:rFonts w:eastAsia="Calibri" w:cstheme="minorHAnsi"/>
          <w:sz w:val="22"/>
          <w:szCs w:val="22"/>
        </w:rPr>
        <w:t>10</w:t>
      </w:r>
      <w:r w:rsidR="361EF583" w:rsidRPr="00841E58">
        <w:rPr>
          <w:rFonts w:eastAsia="Calibri" w:cstheme="minorHAnsi"/>
          <w:sz w:val="22"/>
          <w:szCs w:val="22"/>
        </w:rPr>
        <w:t xml:space="preserve"> </w:t>
      </w:r>
      <w:r w:rsidR="003D5E3D" w:rsidRPr="00841E58">
        <w:rPr>
          <w:rFonts w:eastAsia="Calibri" w:cstheme="minorHAnsi"/>
          <w:sz w:val="22"/>
          <w:szCs w:val="22"/>
        </w:rPr>
        <w:t>Wnioskodawców</w:t>
      </w:r>
      <w:r w:rsidR="0D322E4D" w:rsidRPr="00841E58">
        <w:rPr>
          <w:rFonts w:eastAsia="Calibri" w:cstheme="minorHAnsi"/>
          <w:sz w:val="22"/>
          <w:szCs w:val="22"/>
        </w:rPr>
        <w:t xml:space="preserve">, którzy po podpisaniu Umowy </w:t>
      </w:r>
      <w:r w:rsidR="003D5E3D" w:rsidRPr="00841E58">
        <w:rPr>
          <w:rFonts w:eastAsia="Calibri" w:cstheme="minorHAnsi"/>
          <w:sz w:val="22"/>
          <w:szCs w:val="22"/>
        </w:rPr>
        <w:t>sta</w:t>
      </w:r>
      <w:r w:rsidR="75F397E6" w:rsidRPr="00841E58">
        <w:rPr>
          <w:rFonts w:eastAsia="Calibri" w:cstheme="minorHAnsi"/>
          <w:sz w:val="22"/>
          <w:szCs w:val="22"/>
        </w:rPr>
        <w:t>ną</w:t>
      </w:r>
      <w:r w:rsidR="003D5E3D" w:rsidRPr="00841E58">
        <w:rPr>
          <w:rFonts w:eastAsia="Calibri" w:cstheme="minorHAnsi"/>
          <w:sz w:val="22"/>
          <w:szCs w:val="22"/>
        </w:rPr>
        <w:t xml:space="preserve"> się Uczestnikami Przedsięwzięcia</w:t>
      </w:r>
      <w:r w:rsidRPr="00841E58">
        <w:rPr>
          <w:rFonts w:eastAsia="Calibri" w:cstheme="minorHAnsi"/>
          <w:sz w:val="22"/>
          <w:szCs w:val="22"/>
        </w:rPr>
        <w:t>;</w:t>
      </w:r>
    </w:p>
    <w:p w14:paraId="2492EA90" w14:textId="74752494" w:rsidR="00451692" w:rsidRPr="00841E58" w:rsidRDefault="00451692" w:rsidP="00E73A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Do Etapu II</w:t>
      </w:r>
      <w:r w:rsidR="2C6BEFF1" w:rsidRPr="00841E58">
        <w:rPr>
          <w:rFonts w:eastAsia="Calibri" w:cstheme="minorHAnsi"/>
          <w:sz w:val="22"/>
          <w:szCs w:val="22"/>
        </w:rPr>
        <w:t xml:space="preserve"> i Etapu III</w:t>
      </w:r>
      <w:r w:rsidRPr="00841E58">
        <w:rPr>
          <w:rFonts w:eastAsia="Calibri" w:cstheme="minorHAnsi"/>
          <w:sz w:val="22"/>
          <w:szCs w:val="22"/>
        </w:rPr>
        <w:t xml:space="preserve"> zostanie dopuszczony</w:t>
      </w:r>
      <w:r w:rsidR="008C4911" w:rsidRPr="00841E58">
        <w:rPr>
          <w:rFonts w:eastAsia="Calibri" w:cstheme="minorHAnsi"/>
          <w:sz w:val="22"/>
          <w:szCs w:val="22"/>
        </w:rPr>
        <w:t xml:space="preserve"> </w:t>
      </w:r>
      <w:r w:rsidR="00E34186" w:rsidRPr="00841E58">
        <w:rPr>
          <w:rFonts w:eastAsia="Calibri" w:cstheme="minorHAnsi"/>
          <w:sz w:val="22"/>
          <w:szCs w:val="22"/>
        </w:rPr>
        <w:t xml:space="preserve">nie mniej niż </w:t>
      </w:r>
      <w:r w:rsidRPr="00841E58">
        <w:rPr>
          <w:rFonts w:eastAsia="Calibri" w:cstheme="minorHAnsi"/>
          <w:sz w:val="22"/>
          <w:szCs w:val="22"/>
        </w:rPr>
        <w:t xml:space="preserve">1 </w:t>
      </w:r>
      <w:r w:rsidR="00F60430" w:rsidRPr="00841E58">
        <w:rPr>
          <w:rFonts w:eastAsia="Calibri" w:cstheme="minorHAnsi"/>
          <w:sz w:val="22"/>
          <w:szCs w:val="22"/>
        </w:rPr>
        <w:t>Uczestnik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4A8190C" w14:textId="2A36F72E" w:rsidR="3C46B6E0" w:rsidRPr="00841E58" w:rsidRDefault="3C46B6E0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</w:rPr>
      </w:pPr>
    </w:p>
    <w:p w14:paraId="724E1C9A" w14:textId="34CAEDC7" w:rsidR="00430D48" w:rsidRPr="00841E58" w:rsidRDefault="00430D48" w:rsidP="00451692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Szczegółowy przebieg Przedsięwzięcia</w:t>
      </w:r>
      <w:r w:rsidR="00FC7380" w:rsidRPr="00841E58">
        <w:rPr>
          <w:rFonts w:eastAsia="Calibri" w:cstheme="minorHAnsi"/>
          <w:sz w:val="22"/>
          <w:szCs w:val="22"/>
        </w:rPr>
        <w:t xml:space="preserve"> oraz </w:t>
      </w:r>
      <w:r w:rsidR="48F35D9B" w:rsidRPr="00841E58">
        <w:rPr>
          <w:rFonts w:eastAsia="Calibri" w:cstheme="minorHAnsi"/>
          <w:sz w:val="22"/>
          <w:szCs w:val="22"/>
        </w:rPr>
        <w:t xml:space="preserve">wymagane </w:t>
      </w:r>
      <w:r w:rsidR="00FC7380" w:rsidRPr="00841E58">
        <w:rPr>
          <w:rFonts w:eastAsia="Calibri" w:cstheme="minorHAnsi"/>
          <w:sz w:val="22"/>
          <w:szCs w:val="22"/>
        </w:rPr>
        <w:t>Wyniki Prac poszczególnych Etapów</w:t>
      </w:r>
      <w:r w:rsidRPr="00841E58">
        <w:rPr>
          <w:rFonts w:eastAsia="Calibri" w:cstheme="minorHAnsi"/>
          <w:sz w:val="22"/>
          <w:szCs w:val="22"/>
        </w:rPr>
        <w:t xml:space="preserve"> został</w:t>
      </w:r>
      <w:r w:rsidR="00FC738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opisan</w:t>
      </w:r>
      <w:r w:rsidR="00E94C79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 w</w:t>
      </w:r>
      <w:r w:rsidR="00D43E60" w:rsidRPr="00841E58">
        <w:rPr>
          <w:rFonts w:eastAsia="Calibri" w:cstheme="minorHAnsi"/>
          <w:sz w:val="22"/>
          <w:szCs w:val="22"/>
        </w:rPr>
        <w:t> </w:t>
      </w:r>
      <w:r w:rsidR="000C04CB" w:rsidRPr="00841E58">
        <w:rPr>
          <w:rFonts w:eastAsia="Calibri" w:cstheme="minorHAnsi"/>
          <w:sz w:val="22"/>
          <w:szCs w:val="22"/>
        </w:rPr>
        <w:t>Załączniku nr 4 do Regulaminu -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i/>
          <w:iCs/>
          <w:sz w:val="22"/>
          <w:szCs w:val="22"/>
        </w:rPr>
        <w:t>Harmonogram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80E8EAC" w14:textId="77D5B6B2" w:rsidR="00430D48" w:rsidRPr="00841E58" w:rsidRDefault="07791ADA" w:rsidP="3C46B6E0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Je</w:t>
      </w:r>
      <w:r w:rsidR="48B3F120" w:rsidRPr="00841E58">
        <w:rPr>
          <w:rFonts w:eastAsia="Calibri" w:cstheme="minorHAnsi"/>
          <w:sz w:val="22"/>
          <w:szCs w:val="22"/>
        </w:rPr>
        <w:t>żeli</w:t>
      </w:r>
      <w:r w:rsidRPr="00841E58">
        <w:rPr>
          <w:rFonts w:eastAsia="Calibri" w:cstheme="minorHAnsi"/>
          <w:sz w:val="22"/>
          <w:szCs w:val="22"/>
        </w:rPr>
        <w:t xml:space="preserve"> (i) w niniejszym Załączniku </w:t>
      </w:r>
      <w:r w:rsidR="69E5B0A9" w:rsidRPr="00841E58">
        <w:rPr>
          <w:rFonts w:eastAsia="Calibri" w:cstheme="minorHAnsi"/>
          <w:sz w:val="22"/>
          <w:szCs w:val="22"/>
        </w:rPr>
        <w:t xml:space="preserve">do obliczenia oceny punktowej wykorzystano </w:t>
      </w:r>
      <w:r w:rsidR="7308AF6D" w:rsidRPr="00841E58">
        <w:rPr>
          <w:rFonts w:eastAsia="Calibri" w:cstheme="minorHAnsi"/>
          <w:sz w:val="22"/>
          <w:szCs w:val="22"/>
        </w:rPr>
        <w:t>współczynniki oceny</w:t>
      </w:r>
      <w:r w:rsidR="69E5B0A9" w:rsidRPr="00841E58">
        <w:rPr>
          <w:rFonts w:eastAsia="Calibri" w:cstheme="minorHAnsi"/>
          <w:sz w:val="22"/>
          <w:szCs w:val="22"/>
        </w:rPr>
        <w:t xml:space="preserve"> z podanym zakresem (</w:t>
      </w:r>
      <w:r w:rsidR="5246B629" w:rsidRPr="00841E58">
        <w:rPr>
          <w:rFonts w:eastAsia="Calibri" w:cstheme="minorHAnsi"/>
          <w:sz w:val="22"/>
          <w:szCs w:val="22"/>
        </w:rPr>
        <w:t>“</w:t>
      </w:r>
      <w:r w:rsidR="69E5B0A9" w:rsidRPr="00841E58">
        <w:rPr>
          <w:rFonts w:eastAsia="Calibri" w:cstheme="minorHAnsi"/>
          <w:sz w:val="22"/>
          <w:szCs w:val="22"/>
        </w:rPr>
        <w:t xml:space="preserve">od </w:t>
      </w:r>
      <w:r w:rsidR="7B0FDBAB" w:rsidRPr="00841E58">
        <w:rPr>
          <w:rFonts w:eastAsia="Calibri" w:cstheme="minorHAnsi"/>
          <w:sz w:val="22"/>
          <w:szCs w:val="22"/>
        </w:rPr>
        <w:t>.</w:t>
      </w:r>
      <w:r w:rsidR="69E5B0A9" w:rsidRPr="00841E58">
        <w:rPr>
          <w:rFonts w:eastAsia="Calibri" w:cstheme="minorHAnsi"/>
          <w:sz w:val="22"/>
          <w:szCs w:val="22"/>
        </w:rPr>
        <w:t>.. do</w:t>
      </w:r>
      <w:r w:rsidR="313CE837" w:rsidRPr="00841E58">
        <w:rPr>
          <w:rFonts w:eastAsia="Calibri" w:cstheme="minorHAnsi"/>
          <w:sz w:val="22"/>
          <w:szCs w:val="22"/>
        </w:rPr>
        <w:t xml:space="preserve"> </w:t>
      </w:r>
      <w:r w:rsidR="010BF6DB" w:rsidRPr="00841E58">
        <w:rPr>
          <w:rFonts w:eastAsia="Calibri" w:cstheme="minorHAnsi"/>
          <w:sz w:val="22"/>
          <w:szCs w:val="22"/>
        </w:rPr>
        <w:t>...</w:t>
      </w:r>
      <w:r w:rsidR="69E5B0A9" w:rsidRPr="00841E58">
        <w:rPr>
          <w:rFonts w:eastAsia="Calibri" w:cstheme="minorHAnsi"/>
          <w:sz w:val="22"/>
          <w:szCs w:val="22"/>
        </w:rPr>
        <w:t xml:space="preserve">”) </w:t>
      </w:r>
      <w:r w:rsidRPr="00841E58">
        <w:rPr>
          <w:rFonts w:eastAsia="Calibri" w:cstheme="minorHAnsi"/>
          <w:sz w:val="22"/>
          <w:szCs w:val="22"/>
        </w:rPr>
        <w:t xml:space="preserve">oraz (ii) </w:t>
      </w:r>
      <w:r w:rsidR="03AFA5E9" w:rsidRPr="00841E58">
        <w:rPr>
          <w:rFonts w:eastAsia="Calibri" w:cstheme="minorHAnsi"/>
          <w:sz w:val="22"/>
          <w:szCs w:val="22"/>
        </w:rPr>
        <w:t>wartości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0BBE628A" w:rsidRPr="00841E58">
        <w:rPr>
          <w:rFonts w:eastAsia="Calibri" w:cstheme="minorHAnsi"/>
          <w:sz w:val="22"/>
          <w:szCs w:val="22"/>
        </w:rPr>
        <w:t>współczynników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D0E8F1E" w:rsidRPr="00841E58">
        <w:rPr>
          <w:rFonts w:eastAsia="Calibri" w:cstheme="minorHAnsi"/>
          <w:sz w:val="22"/>
          <w:szCs w:val="22"/>
        </w:rPr>
        <w:t xml:space="preserve">zostały </w:t>
      </w:r>
      <w:r w:rsidRPr="00841E58">
        <w:rPr>
          <w:rFonts w:eastAsia="Calibri" w:cstheme="minorHAnsi"/>
          <w:sz w:val="22"/>
          <w:szCs w:val="22"/>
        </w:rPr>
        <w:t xml:space="preserve">podzielone na kilka </w:t>
      </w:r>
      <w:r w:rsidR="13C008B8" w:rsidRPr="00841E58">
        <w:rPr>
          <w:rFonts w:eastAsia="Calibri" w:cstheme="minorHAnsi"/>
          <w:sz w:val="22"/>
          <w:szCs w:val="22"/>
        </w:rPr>
        <w:t>zakresów</w:t>
      </w:r>
      <w:r w:rsidRPr="00841E58">
        <w:rPr>
          <w:rFonts w:eastAsia="Calibri" w:cstheme="minorHAnsi"/>
          <w:sz w:val="22"/>
          <w:szCs w:val="22"/>
        </w:rPr>
        <w:t>, zastosowanie mają poniższe zasady:</w:t>
      </w:r>
    </w:p>
    <w:p w14:paraId="64C72E93" w14:textId="4CB956F7" w:rsidR="00430D48" w:rsidRPr="00841E58" w:rsidRDefault="07791ADA" w:rsidP="00D43E60">
      <w:pPr>
        <w:pStyle w:val="Akapitzlist"/>
        <w:numPr>
          <w:ilvl w:val="0"/>
          <w:numId w:val="31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F538D30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32FCBD99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1ADAA68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F20226D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7F920A8" w:rsidRPr="00841E58">
        <w:rPr>
          <w:rFonts w:eastAsia="Calibri" w:cstheme="minorHAnsi"/>
          <w:sz w:val="22"/>
          <w:szCs w:val="22"/>
        </w:rPr>
        <w:t>deklaruje</w:t>
      </w:r>
      <w:r w:rsidRPr="00841E58">
        <w:rPr>
          <w:rFonts w:eastAsia="Calibri" w:cstheme="minorHAnsi"/>
          <w:sz w:val="22"/>
          <w:szCs w:val="22"/>
        </w:rPr>
        <w:t xml:space="preserve"> zgodnie z opisem kryterium najniższy poziom określon</w:t>
      </w:r>
      <w:r w:rsidR="34E6D4D2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10A83CE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albo brak danej cechy,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3D0F7710" w:rsidRPr="00841E58">
        <w:rPr>
          <w:rFonts w:eastAsia="Calibri" w:cstheme="minorHAnsi"/>
          <w:sz w:val="22"/>
          <w:szCs w:val="22"/>
        </w:rPr>
        <w:t xml:space="preserve">tego </w:t>
      </w:r>
      <w:r w:rsidR="00D8304B" w:rsidRPr="00841E58">
        <w:rPr>
          <w:rFonts w:eastAsia="Calibri" w:cstheme="minorHAnsi"/>
          <w:sz w:val="22"/>
          <w:szCs w:val="22"/>
        </w:rPr>
        <w:t xml:space="preserve">kryterium stosuje się </w:t>
      </w:r>
      <w:r w:rsidR="6B10D522" w:rsidRPr="00841E58">
        <w:rPr>
          <w:rFonts w:eastAsia="Calibri" w:cstheme="minorHAnsi"/>
          <w:sz w:val="22"/>
          <w:szCs w:val="22"/>
        </w:rPr>
        <w:t>współczynnik oceny</w:t>
      </w:r>
      <w:r w:rsidRPr="00841E58">
        <w:rPr>
          <w:rFonts w:eastAsia="Calibri" w:cstheme="minorHAnsi"/>
          <w:sz w:val="22"/>
          <w:szCs w:val="22"/>
        </w:rPr>
        <w:t xml:space="preserve"> „0”;</w:t>
      </w:r>
    </w:p>
    <w:p w14:paraId="2153D482" w14:textId="28FFBDE1" w:rsidR="00430D48" w:rsidRPr="00841E58" w:rsidRDefault="07791ADA" w:rsidP="00D43E60">
      <w:pPr>
        <w:pStyle w:val="Akapitzlist"/>
        <w:numPr>
          <w:ilvl w:val="0"/>
          <w:numId w:val="31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57EB5AA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410FDF4F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524FF7A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0C366B6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D9CA533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>zgodnie z opisem kryterium najwyższy poziom określon</w:t>
      </w:r>
      <w:r w:rsidR="3F0D7D0F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7B619B84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07A19F54" w:rsidRPr="00841E58">
        <w:rPr>
          <w:rFonts w:eastAsia="Calibri" w:cstheme="minorHAnsi"/>
          <w:sz w:val="22"/>
          <w:szCs w:val="22"/>
        </w:rPr>
        <w:t>tego</w:t>
      </w:r>
      <w:r w:rsidR="00D8304B" w:rsidRPr="00841E58">
        <w:rPr>
          <w:rFonts w:eastAsia="Calibri" w:cstheme="minorHAnsi"/>
          <w:sz w:val="22"/>
          <w:szCs w:val="22"/>
        </w:rPr>
        <w:t xml:space="preserve"> kryterium stosuje się </w:t>
      </w:r>
      <w:r w:rsidR="4DF91F8A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„1”;</w:t>
      </w:r>
    </w:p>
    <w:p w14:paraId="1BC43AC0" w14:textId="417D12CD" w:rsidR="00430D48" w:rsidRPr="00841E58" w:rsidRDefault="07791ADA" w:rsidP="00D43E60">
      <w:pPr>
        <w:pStyle w:val="Akapitzlist"/>
        <w:numPr>
          <w:ilvl w:val="0"/>
          <w:numId w:val="31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66CB975E" w:rsidRPr="00841E58">
        <w:rPr>
          <w:rFonts w:eastAsia="Calibri" w:cstheme="minorHAnsi"/>
          <w:sz w:val="22"/>
          <w:szCs w:val="22"/>
        </w:rPr>
        <w:t>ramach</w:t>
      </w:r>
      <w:r w:rsidRPr="00841E58">
        <w:rPr>
          <w:rFonts w:eastAsia="Calibri" w:cstheme="minorHAnsi"/>
          <w:sz w:val="22"/>
          <w:szCs w:val="22"/>
        </w:rPr>
        <w:t xml:space="preserve"> danego kryterium </w:t>
      </w:r>
      <w:r w:rsidR="7A58BD8E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2300AC37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6AA53254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0F23D490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 xml:space="preserve">zgodnie z opisem kryterium poziom pośredni </w:t>
      </w:r>
      <w:r w:rsidR="5856BA2E" w:rsidRPr="00841E58">
        <w:rPr>
          <w:rFonts w:eastAsia="Calibri" w:cstheme="minorHAnsi"/>
          <w:sz w:val="22"/>
          <w:szCs w:val="22"/>
        </w:rPr>
        <w:t xml:space="preserve">cechy </w:t>
      </w:r>
      <w:r w:rsidRPr="00841E58">
        <w:rPr>
          <w:rFonts w:eastAsia="Calibri" w:cstheme="minorHAnsi"/>
          <w:sz w:val="22"/>
          <w:szCs w:val="22"/>
        </w:rPr>
        <w:t xml:space="preserve">pomiędzy </w:t>
      </w:r>
      <w:r w:rsidR="7A065735" w:rsidRPr="00841E58">
        <w:rPr>
          <w:rFonts w:eastAsia="Calibri" w:cstheme="minorHAnsi"/>
          <w:sz w:val="22"/>
          <w:szCs w:val="22"/>
        </w:rPr>
        <w:t xml:space="preserve">wartością </w:t>
      </w:r>
      <w:r w:rsidRPr="00841E58">
        <w:rPr>
          <w:rFonts w:eastAsia="Calibri" w:cstheme="minorHAnsi"/>
          <w:sz w:val="22"/>
          <w:szCs w:val="22"/>
        </w:rPr>
        <w:t>najniżs</w:t>
      </w:r>
      <w:r w:rsidR="4E317F90" w:rsidRPr="00841E58">
        <w:rPr>
          <w:rFonts w:eastAsia="Calibri" w:cstheme="minorHAnsi"/>
          <w:sz w:val="22"/>
          <w:szCs w:val="22"/>
        </w:rPr>
        <w:t>zą</w:t>
      </w:r>
      <w:r w:rsidRPr="00841E58">
        <w:rPr>
          <w:rFonts w:eastAsia="Calibri" w:cstheme="minorHAnsi"/>
          <w:sz w:val="22"/>
          <w:szCs w:val="22"/>
        </w:rPr>
        <w:t xml:space="preserve"> (lit. a)) </w:t>
      </w:r>
      <w:r w:rsidR="68C2D987" w:rsidRPr="00841E58">
        <w:rPr>
          <w:rFonts w:eastAsia="Calibri" w:cstheme="minorHAnsi"/>
          <w:sz w:val="22"/>
          <w:szCs w:val="22"/>
        </w:rPr>
        <w:t>i</w:t>
      </w:r>
      <w:r w:rsidRPr="00841E58">
        <w:rPr>
          <w:rFonts w:eastAsia="Calibri" w:cstheme="minorHAnsi"/>
          <w:sz w:val="22"/>
          <w:szCs w:val="22"/>
        </w:rPr>
        <w:t xml:space="preserve"> najwyższ</w:t>
      </w:r>
      <w:r w:rsidR="539153AE" w:rsidRPr="00841E58">
        <w:rPr>
          <w:rFonts w:eastAsia="Calibri" w:cstheme="minorHAnsi"/>
          <w:sz w:val="22"/>
          <w:szCs w:val="22"/>
        </w:rPr>
        <w:t>ą</w:t>
      </w:r>
      <w:r w:rsidRPr="00841E58">
        <w:rPr>
          <w:rFonts w:eastAsia="Calibri" w:cstheme="minorHAnsi"/>
          <w:sz w:val="22"/>
          <w:szCs w:val="22"/>
        </w:rPr>
        <w:t xml:space="preserve"> (lit. b)) </w:t>
      </w:r>
      <w:r w:rsidR="00B678AA" w:rsidRPr="00841E58">
        <w:rPr>
          <w:rFonts w:eastAsia="Calibri" w:cstheme="minorHAnsi"/>
          <w:sz w:val="22"/>
          <w:szCs w:val="22"/>
        </w:rPr>
        <w:t xml:space="preserve">określenie </w:t>
      </w:r>
      <w:r w:rsidR="2F981E96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następuje dwuetapowo: (i) w pierwszej kolejności ustala</w:t>
      </w:r>
      <w:r w:rsidR="4EBDD434" w:rsidRPr="00841E58">
        <w:rPr>
          <w:rFonts w:eastAsia="Calibri" w:cstheme="minorHAnsi"/>
          <w:sz w:val="22"/>
          <w:szCs w:val="22"/>
        </w:rPr>
        <w:t>ny jest</w:t>
      </w:r>
      <w:r w:rsidRPr="00841E58">
        <w:rPr>
          <w:rFonts w:eastAsia="Calibri" w:cstheme="minorHAnsi"/>
          <w:sz w:val="22"/>
          <w:szCs w:val="22"/>
        </w:rPr>
        <w:t xml:space="preserve"> poziom zakresu </w:t>
      </w:r>
      <w:r w:rsidR="00B678AA" w:rsidRPr="00841E58">
        <w:rPr>
          <w:rFonts w:eastAsia="Calibri" w:cstheme="minorHAnsi"/>
          <w:sz w:val="22"/>
          <w:szCs w:val="22"/>
        </w:rPr>
        <w:t xml:space="preserve">przyznawanych </w:t>
      </w:r>
      <w:r w:rsidR="7D989C33" w:rsidRPr="00841E58">
        <w:rPr>
          <w:rFonts w:eastAsia="Calibri" w:cstheme="minorHAnsi"/>
          <w:sz w:val="22"/>
          <w:szCs w:val="22"/>
        </w:rPr>
        <w:t>współczynnikom oceny</w:t>
      </w:r>
      <w:r w:rsidRPr="00841E58">
        <w:rPr>
          <w:rFonts w:eastAsia="Calibri" w:cstheme="minorHAnsi"/>
          <w:sz w:val="22"/>
          <w:szCs w:val="22"/>
        </w:rPr>
        <w:t xml:space="preserve">, którego opis w przeważającym stopniu odpowiada charakterystyce Wniosku/Wyniku Prac Etapu w zakresie </w:t>
      </w:r>
      <w:r w:rsidR="5371DAA2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i </w:t>
      </w:r>
      <w:r w:rsidR="00D8304B" w:rsidRPr="00841E58">
        <w:rPr>
          <w:rFonts w:eastAsia="Calibri" w:cstheme="minorHAnsi"/>
          <w:sz w:val="22"/>
          <w:szCs w:val="22"/>
        </w:rPr>
        <w:t>przyjmuje</w:t>
      </w:r>
      <w:r w:rsidRPr="00841E58">
        <w:rPr>
          <w:rFonts w:eastAsia="Calibri" w:cstheme="minorHAnsi"/>
          <w:sz w:val="22"/>
          <w:szCs w:val="22"/>
        </w:rPr>
        <w:t xml:space="preserve"> się wstępnie </w:t>
      </w:r>
      <w:r w:rsidR="76589BE2" w:rsidRPr="00841E58">
        <w:rPr>
          <w:rFonts w:eastAsia="Calibri" w:cstheme="minorHAnsi"/>
          <w:sz w:val="22"/>
          <w:szCs w:val="22"/>
        </w:rPr>
        <w:t>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pośredni</w:t>
      </w:r>
      <w:r w:rsidRPr="00841E58">
        <w:rPr>
          <w:rFonts w:eastAsia="Calibri" w:cstheme="minorHAnsi"/>
          <w:sz w:val="22"/>
          <w:szCs w:val="22"/>
        </w:rPr>
        <w:t xml:space="preserve"> pomiędzy najwyższym a najniższym zakresem w ramach danego poziomu. Jeśli Wniosek/Wynik Prac Etapu:</w:t>
      </w:r>
    </w:p>
    <w:p w14:paraId="0F342EC7" w14:textId="06557D5A" w:rsidR="00430D48" w:rsidRPr="00841E58" w:rsidRDefault="07791ADA" w:rsidP="3467BFDA">
      <w:pPr>
        <w:pStyle w:val="Akapitzlist"/>
        <w:numPr>
          <w:ilvl w:val="1"/>
          <w:numId w:val="18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w pełnym zakresie </w:t>
      </w:r>
      <w:r w:rsidR="76C4F2CB" w:rsidRPr="00841E58">
        <w:rPr>
          <w:rFonts w:eastAsia="Calibri" w:cstheme="minorHAnsi"/>
          <w:sz w:val="22"/>
          <w:szCs w:val="22"/>
        </w:rPr>
        <w:t xml:space="preserve">w </w:t>
      </w:r>
      <w:r w:rsidRPr="00841E58">
        <w:rPr>
          <w:rFonts w:eastAsia="Calibri" w:cstheme="minorHAnsi"/>
          <w:sz w:val="22"/>
          <w:szCs w:val="22"/>
        </w:rPr>
        <w:t xml:space="preserve">pełni odpowiada cechom charakterystycznym dla danego zakresu, to wstępna </w:t>
      </w:r>
      <w:r w:rsidR="00B678AA" w:rsidRPr="00841E58">
        <w:rPr>
          <w:rFonts w:eastAsia="Calibri" w:cstheme="minorHAnsi"/>
          <w:sz w:val="22"/>
          <w:szCs w:val="22"/>
        </w:rPr>
        <w:t xml:space="preserve">wartość </w:t>
      </w:r>
      <w:r w:rsidR="6FBAF9D4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0D8304B" w:rsidRPr="00841E58">
        <w:rPr>
          <w:rFonts w:eastAsia="Calibri" w:cstheme="minorHAnsi"/>
          <w:sz w:val="22"/>
          <w:szCs w:val="22"/>
        </w:rPr>
        <w:t>przyjęta</w:t>
      </w:r>
      <w:r w:rsidRPr="00841E58">
        <w:rPr>
          <w:rFonts w:eastAsia="Calibri" w:cstheme="minorHAnsi"/>
          <w:sz w:val="22"/>
          <w:szCs w:val="22"/>
        </w:rPr>
        <w:t xml:space="preserve"> w pierwszym kroku staje się ostatecznym </w:t>
      </w:r>
      <w:r w:rsidR="4737A3F1" w:rsidRPr="00841E58">
        <w:rPr>
          <w:rFonts w:eastAsia="Calibri" w:cstheme="minorHAnsi"/>
          <w:sz w:val="22"/>
          <w:szCs w:val="22"/>
        </w:rPr>
        <w:t>współczynnikiem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punktowym </w:t>
      </w:r>
      <w:r w:rsidR="00D8304B" w:rsidRPr="00841E58">
        <w:rPr>
          <w:rFonts w:eastAsia="Calibri" w:cstheme="minorHAnsi"/>
          <w:sz w:val="22"/>
          <w:szCs w:val="22"/>
        </w:rPr>
        <w:t xml:space="preserve">dla </w:t>
      </w:r>
      <w:r w:rsidRPr="00841E58">
        <w:rPr>
          <w:rFonts w:eastAsia="Calibri" w:cstheme="minorHAnsi"/>
          <w:sz w:val="22"/>
          <w:szCs w:val="22"/>
        </w:rPr>
        <w:t>dane</w:t>
      </w:r>
      <w:r w:rsidR="00D8304B" w:rsidRPr="00841E58">
        <w:rPr>
          <w:rFonts w:eastAsia="Calibri" w:cstheme="minorHAnsi"/>
          <w:sz w:val="22"/>
          <w:szCs w:val="22"/>
        </w:rPr>
        <w:t>go</w:t>
      </w:r>
      <w:r w:rsidRPr="00841E58">
        <w:rPr>
          <w:rFonts w:eastAsia="Calibri" w:cstheme="minorHAnsi"/>
          <w:sz w:val="22"/>
          <w:szCs w:val="22"/>
        </w:rPr>
        <w:t xml:space="preserve"> kryterium, albo</w:t>
      </w:r>
    </w:p>
    <w:p w14:paraId="523C8BE7" w14:textId="42247548" w:rsidR="00430D48" w:rsidRPr="00841E58" w:rsidRDefault="07791ADA" w:rsidP="00E73A7E">
      <w:pPr>
        <w:pStyle w:val="Akapitzlist"/>
        <w:numPr>
          <w:ilvl w:val="1"/>
          <w:numId w:val="18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Wniosek/Wynik Prac Etapu przejawia częściowo cechy charakterystyczne dla innych zakresów </w:t>
      </w:r>
      <w:r w:rsidR="00B678AA" w:rsidRPr="00841E58">
        <w:rPr>
          <w:rFonts w:eastAsia="Calibri" w:cstheme="minorHAnsi"/>
          <w:sz w:val="22"/>
          <w:szCs w:val="22"/>
        </w:rPr>
        <w:t>przyznawanych w</w:t>
      </w:r>
      <w:r w:rsidR="0FC82283" w:rsidRPr="00841E58">
        <w:rPr>
          <w:rFonts w:eastAsia="Calibri" w:cstheme="minorHAnsi"/>
          <w:sz w:val="22"/>
          <w:szCs w:val="22"/>
        </w:rPr>
        <w:t>spółczynników oceny</w:t>
      </w:r>
      <w:r w:rsidRPr="00841E58">
        <w:rPr>
          <w:rFonts w:eastAsia="Calibri" w:cstheme="minorHAnsi"/>
          <w:sz w:val="22"/>
          <w:szCs w:val="22"/>
        </w:rPr>
        <w:t xml:space="preserve">, to w drugiej kolejności ustala się w jakim stopniu Wniosek/Wynik Prac Etapu w zakresie </w:t>
      </w:r>
      <w:r w:rsidR="59314C16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spełnia cechy charakterystyczne dla wyższego poziomu i niższego, a następnie w zależności od natężenia tych cech </w:t>
      </w:r>
      <w:r w:rsidR="00D8304B" w:rsidRPr="00841E58">
        <w:rPr>
          <w:rFonts w:eastAsia="Calibri" w:cstheme="minorHAnsi"/>
          <w:sz w:val="22"/>
          <w:szCs w:val="22"/>
        </w:rPr>
        <w:t>ustala</w:t>
      </w:r>
      <w:r w:rsidRPr="00841E58">
        <w:rPr>
          <w:rFonts w:eastAsia="Calibri" w:cstheme="minorHAnsi"/>
          <w:sz w:val="22"/>
          <w:szCs w:val="22"/>
        </w:rPr>
        <w:t xml:space="preserve"> się</w:t>
      </w:r>
      <w:r w:rsidR="2CE1E8F9" w:rsidRPr="00841E58">
        <w:rPr>
          <w:rFonts w:eastAsia="Calibri" w:cstheme="minorHAnsi"/>
          <w:sz w:val="22"/>
          <w:szCs w:val="22"/>
        </w:rPr>
        <w:t xml:space="preserve"> 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w zakresie niższym lub wyższym danego poziomu punktowego.</w:t>
      </w:r>
    </w:p>
    <w:p w14:paraId="63A181E6" w14:textId="4EC53B56" w:rsidR="00430D48" w:rsidRPr="00841E58" w:rsidRDefault="07791ADA" w:rsidP="3C46B6E0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Dla przykładu: w ramach kryterium X oceniane są cechy (i), (ii), (iii). Kryterium przewiduje poziomy </w:t>
      </w:r>
      <w:r w:rsidR="00D8304B" w:rsidRPr="00841E58">
        <w:rPr>
          <w:rFonts w:eastAsia="Calibri" w:cstheme="minorHAnsi"/>
          <w:sz w:val="22"/>
          <w:szCs w:val="22"/>
        </w:rPr>
        <w:t>w</w:t>
      </w:r>
      <w:r w:rsidR="0C345B92" w:rsidRPr="00841E58">
        <w:rPr>
          <w:rFonts w:eastAsia="Calibri" w:cstheme="minorHAnsi"/>
          <w:sz w:val="22"/>
          <w:szCs w:val="22"/>
        </w:rPr>
        <w:t>spółczynników oceny</w:t>
      </w:r>
      <w:r w:rsidR="00D8304B" w:rsidRPr="00841E58">
        <w:rPr>
          <w:rFonts w:eastAsia="Calibri" w:cstheme="minorHAnsi"/>
          <w:sz w:val="22"/>
          <w:szCs w:val="22"/>
        </w:rPr>
        <w:t xml:space="preserve"> od niedostatecznego do doskonałego.</w:t>
      </w:r>
      <w:r w:rsidRPr="00841E58">
        <w:rPr>
          <w:rFonts w:eastAsia="Calibri" w:cstheme="minorHAnsi"/>
          <w:sz w:val="22"/>
          <w:szCs w:val="22"/>
        </w:rPr>
        <w:t xml:space="preserve"> Wniosek B w zakresie tego kryterium ma cechy odpowiadające cechom uznawanym za doskonałe w pełnym zakresie (i)-(iii), </w:t>
      </w:r>
      <w:r w:rsidR="00D8304B" w:rsidRPr="00841E58">
        <w:rPr>
          <w:rFonts w:eastAsia="Calibri" w:cstheme="minorHAnsi"/>
          <w:sz w:val="22"/>
          <w:szCs w:val="22"/>
        </w:rPr>
        <w:t xml:space="preserve">przyznaje mu się punkty z </w:t>
      </w:r>
      <w:r w:rsidR="4A270109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1</w:t>
      </w:r>
      <w:r w:rsidRPr="00841E58">
        <w:rPr>
          <w:rFonts w:eastAsia="Calibri" w:cstheme="minorHAnsi"/>
          <w:sz w:val="22"/>
          <w:szCs w:val="22"/>
        </w:rPr>
        <w:t xml:space="preserve">. Wniosek C nie spełnia w ogóle tego kryterium w zakresie cech (i)-(iii), </w:t>
      </w:r>
      <w:r w:rsidR="00D8304B" w:rsidRPr="00841E58">
        <w:rPr>
          <w:rFonts w:eastAsia="Calibri" w:cstheme="minorHAnsi"/>
          <w:sz w:val="22"/>
          <w:szCs w:val="22"/>
        </w:rPr>
        <w:t>przyznaje mu się punkty z</w:t>
      </w:r>
      <w:r w:rsidR="1BA984DD" w:rsidRPr="00841E58">
        <w:rPr>
          <w:rFonts w:eastAsia="Calibri" w:cstheme="minorHAnsi"/>
          <w:sz w:val="22"/>
          <w:szCs w:val="22"/>
        </w:rPr>
        <w:t>e</w:t>
      </w:r>
      <w:r w:rsidR="00D8304B" w:rsidRPr="00841E58">
        <w:rPr>
          <w:rFonts w:eastAsia="Calibri" w:cstheme="minorHAnsi"/>
          <w:sz w:val="22"/>
          <w:szCs w:val="22"/>
        </w:rPr>
        <w:t xml:space="preserve"> </w:t>
      </w:r>
      <w:r w:rsidR="568EF7B7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0</w:t>
      </w:r>
      <w:r w:rsidRPr="00841E58">
        <w:rPr>
          <w:rFonts w:eastAsia="Calibri" w:cstheme="minorHAnsi"/>
          <w:sz w:val="22"/>
          <w:szCs w:val="22"/>
        </w:rPr>
        <w:t xml:space="preserve">. Wniosek A w zakresie przeważającym, tj. cech (ii) i (iii) odpowiada poziomowi „dobry”, dlatego w pierwszym kroku </w:t>
      </w:r>
      <w:r w:rsidR="00D8304B" w:rsidRPr="00841E58">
        <w:rPr>
          <w:rFonts w:eastAsia="Calibri" w:cstheme="minorHAnsi"/>
          <w:sz w:val="22"/>
          <w:szCs w:val="22"/>
        </w:rPr>
        <w:t xml:space="preserve">przyjmuje się </w:t>
      </w:r>
      <w:r w:rsidR="4472AA5F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0,50</w:t>
      </w:r>
      <w:r w:rsidRPr="00841E58">
        <w:rPr>
          <w:rFonts w:eastAsia="Calibri" w:cstheme="minorHAnsi"/>
          <w:sz w:val="22"/>
          <w:szCs w:val="22"/>
        </w:rPr>
        <w:t>, jednak cecha (i) odpowiada niższemu poziomowi oceny, tj. „</w:t>
      </w:r>
      <w:r w:rsidR="00D8304B" w:rsidRPr="00841E58">
        <w:rPr>
          <w:rFonts w:eastAsia="Calibri" w:cstheme="minorHAnsi"/>
          <w:sz w:val="22"/>
          <w:szCs w:val="22"/>
        </w:rPr>
        <w:t>dostatecznemu</w:t>
      </w:r>
      <w:r w:rsidRPr="00841E58">
        <w:rPr>
          <w:rFonts w:eastAsia="Calibri" w:cstheme="minorHAnsi"/>
          <w:sz w:val="22"/>
          <w:szCs w:val="22"/>
        </w:rPr>
        <w:t xml:space="preserve">”, dlatego ostatecznie w ramach danego kryterium przyznaje się Wnioskowi A </w:t>
      </w:r>
      <w:r w:rsidR="00D8304B" w:rsidRPr="00841E58">
        <w:rPr>
          <w:rFonts w:eastAsia="Calibri" w:cstheme="minorHAnsi"/>
          <w:sz w:val="22"/>
          <w:szCs w:val="22"/>
        </w:rPr>
        <w:t xml:space="preserve">punkty z wykorzystaniem </w:t>
      </w:r>
      <w:r w:rsidR="2430E5FC" w:rsidRPr="00841E58">
        <w:rPr>
          <w:rFonts w:eastAsia="Calibri" w:cstheme="minorHAnsi"/>
          <w:sz w:val="22"/>
          <w:szCs w:val="22"/>
        </w:rPr>
        <w:t>współcz</w:t>
      </w:r>
      <w:r w:rsidR="677E8304" w:rsidRPr="00841E58">
        <w:rPr>
          <w:rFonts w:eastAsia="Calibri" w:cstheme="minorHAnsi"/>
          <w:sz w:val="22"/>
          <w:szCs w:val="22"/>
        </w:rPr>
        <w:t>ynnika oceny</w:t>
      </w:r>
      <w:r w:rsidR="00D8304B" w:rsidRPr="00841E58">
        <w:rPr>
          <w:rFonts w:eastAsia="Calibri" w:cstheme="minorHAnsi"/>
          <w:sz w:val="22"/>
          <w:szCs w:val="22"/>
        </w:rPr>
        <w:t xml:space="preserve"> 0,42</w:t>
      </w:r>
      <w:r w:rsidRPr="00841E58">
        <w:rPr>
          <w:rFonts w:eastAsia="Calibri" w:cstheme="minorHAnsi"/>
          <w:sz w:val="22"/>
          <w:szCs w:val="22"/>
        </w:rPr>
        <w:t>.</w:t>
      </w:r>
    </w:p>
    <w:p w14:paraId="648EAE55" w14:textId="4D093CCC" w:rsidR="00451692" w:rsidRPr="00841E58" w:rsidRDefault="496125BA" w:rsidP="00E73A7E">
      <w:pPr>
        <w:keepNext/>
        <w:keepLines/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" w:name="_Toc69807655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Ocena Wniosków i </w:t>
      </w:r>
      <w:r w:rsidR="00FC73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Wyb</w:t>
      </w:r>
      <w:r w:rsidR="024FF998" w:rsidRPr="00841E58">
        <w:rPr>
          <w:rFonts w:eastAsia="Times New Roman" w:cstheme="minorHAnsi"/>
          <w:color w:val="1F4D78"/>
          <w:sz w:val="26"/>
          <w:szCs w:val="26"/>
          <w:lang w:eastAsia="pl-PL"/>
        </w:rPr>
        <w:t>ór</w:t>
      </w:r>
      <w:r w:rsidR="00FC73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003D5E3D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Wnioskodawców</w:t>
      </w:r>
      <w:r w:rsidR="00FC73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</w:t>
      </w:r>
      <w:bookmarkEnd w:id="2"/>
    </w:p>
    <w:p w14:paraId="50C2E4B2" w14:textId="77777777" w:rsidR="00451692" w:rsidRPr="00841E58" w:rsidRDefault="00451692" w:rsidP="00E73A7E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" w:name="_Toc69807656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Podstawa oceny</w:t>
      </w:r>
      <w:bookmarkEnd w:id="3"/>
    </w:p>
    <w:p w14:paraId="0C5650F0" w14:textId="45E46A0D" w:rsidR="00451692" w:rsidRPr="00841E58" w:rsidRDefault="194BB21D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dokona 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>dopuszczenia Wnioskodawców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do Etapu I</w:t>
      </w:r>
      <w:r w:rsidR="5BCE9AA2" w:rsidRPr="00841E58">
        <w:rPr>
          <w:rFonts w:eastAsia="Calibri" w:cstheme="minorHAnsi"/>
          <w:sz w:val="22"/>
          <w:szCs w:val="22"/>
          <w:lang w:eastAsia="pl-PL"/>
        </w:rPr>
        <w:t xml:space="preserve">, na podstawie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złożon</w:t>
      </w:r>
      <w:r w:rsidR="2F73E481" w:rsidRPr="00841E58">
        <w:rPr>
          <w:rFonts w:eastAsia="Calibri" w:cstheme="minorHAnsi"/>
          <w:sz w:val="22"/>
          <w:szCs w:val="22"/>
          <w:lang w:eastAsia="pl-PL"/>
        </w:rPr>
        <w:t>ych przez nich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</w:t>
      </w:r>
      <w:r w:rsidR="2E9C66E5" w:rsidRPr="00841E58">
        <w:rPr>
          <w:rFonts w:eastAsia="Calibri" w:cstheme="minorHAnsi"/>
          <w:sz w:val="22"/>
          <w:szCs w:val="22"/>
          <w:lang w:eastAsia="pl-PL"/>
        </w:rPr>
        <w:t>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o dopuszczenie do udziału w </w:t>
      </w:r>
      <w:r w:rsidR="3F503B42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, stanowiących jednocześnie ofertę </w:t>
      </w:r>
      <w:r w:rsidR="4DF8A144" w:rsidRPr="00841E58">
        <w:rPr>
          <w:rFonts w:eastAsia="Calibri" w:cstheme="minorHAnsi"/>
          <w:sz w:val="22"/>
          <w:szCs w:val="22"/>
          <w:lang w:eastAsia="pl-PL"/>
        </w:rPr>
        <w:t>na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wykonani</w:t>
      </w:r>
      <w:r w:rsidR="235504AB" w:rsidRPr="00841E58">
        <w:rPr>
          <w:rFonts w:eastAsia="Calibri" w:cstheme="minorHAnsi"/>
          <w:sz w:val="22"/>
          <w:szCs w:val="22"/>
          <w:lang w:eastAsia="pl-PL"/>
        </w:rPr>
        <w:t>e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zamówienia na usługi badawczo-rozwojowe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. Wnioski muszą zostać złożone </w:t>
      </w:r>
      <w:r w:rsidR="617F77A5" w:rsidRPr="00841E58">
        <w:rPr>
          <w:rFonts w:eastAsia="Calibri" w:cstheme="minorHAnsi"/>
          <w:sz w:val="22"/>
          <w:szCs w:val="22"/>
          <w:lang w:eastAsia="pl-PL"/>
        </w:rPr>
        <w:t xml:space="preserve">na formularzu stanowiącym Załącznik nr 3 do Regulaminu, </w:t>
      </w:r>
      <w:r w:rsidR="497605EB" w:rsidRPr="00841E58">
        <w:rPr>
          <w:rFonts w:eastAsia="Calibri" w:cstheme="minorHAnsi"/>
          <w:sz w:val="22"/>
          <w:szCs w:val="22"/>
          <w:lang w:eastAsia="pl-PL"/>
        </w:rPr>
        <w:t xml:space="preserve">w terminie i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zgodnie z zasadami określon</w:t>
      </w:r>
      <w:r w:rsidR="5F806EF3" w:rsidRPr="00841E58">
        <w:rPr>
          <w:rFonts w:eastAsia="Calibri" w:cstheme="minorHAnsi"/>
          <w:sz w:val="22"/>
          <w:szCs w:val="22"/>
          <w:lang w:eastAsia="pl-PL"/>
        </w:rPr>
        <w:t>y</w:t>
      </w:r>
      <w:r w:rsidR="63A00F28" w:rsidRPr="00841E58">
        <w:rPr>
          <w:rFonts w:eastAsia="Calibri" w:cstheme="minorHAnsi"/>
          <w:sz w:val="22"/>
          <w:szCs w:val="22"/>
          <w:lang w:eastAsia="pl-PL"/>
        </w:rPr>
        <w:t>mi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FBA3D43" w:rsidRPr="00841E58">
        <w:rPr>
          <w:rFonts w:eastAsia="Calibri" w:cstheme="minorHAnsi"/>
          <w:sz w:val="22"/>
          <w:szCs w:val="22"/>
          <w:lang w:eastAsia="pl-PL"/>
        </w:rPr>
        <w:t>w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Regulamin</w:t>
      </w:r>
      <w:r w:rsidR="34364961" w:rsidRPr="00841E58">
        <w:rPr>
          <w:rFonts w:eastAsia="Calibri" w:cstheme="minorHAnsi"/>
          <w:sz w:val="22"/>
          <w:szCs w:val="22"/>
          <w:lang w:eastAsia="pl-PL"/>
        </w:rPr>
        <w:t>ie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. W</w:t>
      </w:r>
      <w:r w:rsidR="7115FB1E" w:rsidRPr="00841E58">
        <w:rPr>
          <w:rFonts w:eastAsia="Calibri" w:cstheme="minorHAnsi"/>
          <w:sz w:val="22"/>
          <w:szCs w:val="22"/>
          <w:lang w:eastAsia="pl-PL"/>
        </w:rPr>
        <w:t>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Wniosku</w:t>
      </w:r>
      <w:r w:rsidR="2901866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5855C7B7" w:rsidRPr="00841E58">
        <w:rPr>
          <w:rFonts w:eastAsia="Calibri" w:cstheme="minorHAnsi"/>
          <w:sz w:val="22"/>
          <w:szCs w:val="22"/>
          <w:lang w:eastAsia="pl-PL"/>
        </w:rPr>
        <w:t>Wnioskodawca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 w szczególności</w:t>
      </w:r>
      <w:r w:rsidR="524D6069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323D5DDC" w14:textId="704CCAEF" w:rsidR="00451692" w:rsidRPr="00841E58" w:rsidRDefault="5DEC785F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lastRenderedPageBreak/>
        <w:t>przedstawi</w:t>
      </w:r>
      <w:r w:rsidR="35FE03F2" w:rsidRPr="00841E58">
        <w:rPr>
          <w:rFonts w:eastAsia="Calibri" w:cstheme="minorHAnsi"/>
          <w:sz w:val="22"/>
          <w:szCs w:val="22"/>
          <w:lang w:eastAsia="pl-PL"/>
        </w:rPr>
        <w:t>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2861449" w:rsidRPr="00841E58">
        <w:rPr>
          <w:rFonts w:eastAsia="Calibri" w:cstheme="minorHAnsi"/>
          <w:sz w:val="22"/>
          <w:szCs w:val="22"/>
          <w:lang w:eastAsia="pl-PL"/>
        </w:rPr>
        <w:t xml:space="preserve">opis proponowanej 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>T</w:t>
      </w:r>
      <w:r w:rsidR="42861449" w:rsidRPr="00841E58">
        <w:rPr>
          <w:rFonts w:eastAsia="Calibri" w:cstheme="minorHAnsi"/>
          <w:sz w:val="22"/>
          <w:szCs w:val="22"/>
          <w:lang w:eastAsia="pl-PL"/>
        </w:rPr>
        <w:t xml:space="preserve">echnologii </w:t>
      </w:r>
      <w:r w:rsidR="5833C2B2" w:rsidRPr="00841E58">
        <w:rPr>
          <w:rFonts w:eastAsia="Calibri" w:cstheme="minorHAnsi"/>
          <w:sz w:val="22"/>
          <w:szCs w:val="22"/>
          <w:lang w:eastAsia="pl-PL"/>
        </w:rPr>
        <w:t>Ciepłowni Przyszłości</w:t>
      </w:r>
      <w:r w:rsidR="42861449" w:rsidRPr="00841E58">
        <w:rPr>
          <w:rFonts w:eastAsia="Calibri" w:cstheme="minorHAnsi"/>
          <w:sz w:val="22"/>
          <w:szCs w:val="22"/>
          <w:lang w:eastAsia="pl-PL"/>
        </w:rPr>
        <w:t xml:space="preserve">, w tym 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>z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>ałożenia</w:t>
      </w:r>
      <w:r w:rsidR="4665D457" w:rsidRPr="00841E58">
        <w:rPr>
          <w:rFonts w:eastAsia="Calibri" w:cstheme="minorHAnsi"/>
          <w:sz w:val="22"/>
          <w:szCs w:val="22"/>
          <w:lang w:eastAsia="pl-PL"/>
        </w:rPr>
        <w:t xml:space="preserve"> dla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>D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 xml:space="preserve">emonstratora 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>T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>echnologii</w:t>
      </w:r>
      <w:r w:rsidR="5CA89B1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0C4E54F" w14:textId="4CFD5392" w:rsidR="00451692" w:rsidRPr="00841E58" w:rsidRDefault="3B741634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7BD6BE8E" w:rsidRPr="00841E58">
        <w:rPr>
          <w:rFonts w:eastAsia="Calibri" w:cstheme="minorHAnsi"/>
          <w:sz w:val="22"/>
          <w:szCs w:val="22"/>
          <w:lang w:eastAsia="pl-PL"/>
        </w:rPr>
        <w:t>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spełnienie Wymagań Obligatoryjnych,</w:t>
      </w:r>
    </w:p>
    <w:p w14:paraId="250C7E8F" w14:textId="261953DF" w:rsidR="00451692" w:rsidRPr="00841E58" w:rsidRDefault="37F1B878" w:rsidP="3C46B6E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0AF0E744" w:rsidRPr="00841E58">
        <w:rPr>
          <w:rFonts w:eastAsia="Calibri" w:cstheme="minorHAnsi"/>
          <w:sz w:val="22"/>
          <w:szCs w:val="22"/>
          <w:lang w:eastAsia="pl-PL"/>
        </w:rPr>
        <w:t>uje</w:t>
      </w:r>
      <w:r w:rsidR="43998D75" w:rsidRPr="00841E58">
        <w:rPr>
          <w:rFonts w:eastAsia="Calibri" w:cstheme="minorHAnsi"/>
          <w:sz w:val="22"/>
          <w:szCs w:val="22"/>
          <w:lang w:eastAsia="pl-PL"/>
        </w:rPr>
        <w:t xml:space="preserve"> wartości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7D46A31" w:rsidRPr="00841E58">
        <w:rPr>
          <w:rFonts w:eastAsia="Calibri" w:cstheme="minorHAnsi"/>
          <w:sz w:val="22"/>
          <w:szCs w:val="22"/>
          <w:lang w:eastAsia="pl-PL"/>
        </w:rPr>
        <w:t>parametrów Wymagań Konkursowych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65C68858" w14:textId="47B22044" w:rsidR="14E927EE" w:rsidRPr="00841E58" w:rsidRDefault="14E927EE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cstheme="minorHAnsi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pis</w:t>
      </w:r>
      <w:r w:rsidR="6D9D00C5" w:rsidRPr="00841E58">
        <w:rPr>
          <w:rFonts w:eastAsia="Calibri" w:cstheme="minorHAnsi"/>
          <w:color w:val="000000" w:themeColor="text1"/>
          <w:sz w:val="22"/>
          <w:szCs w:val="22"/>
        </w:rPr>
        <w:t xml:space="preserve">uje </w:t>
      </w:r>
      <w:r w:rsidR="11975A6D" w:rsidRPr="00841E58">
        <w:rPr>
          <w:rFonts w:eastAsia="Calibri" w:cstheme="minorHAnsi"/>
          <w:color w:val="000000" w:themeColor="text1"/>
          <w:sz w:val="22"/>
          <w:szCs w:val="22"/>
        </w:rPr>
        <w:t>aktualny poziom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zaawansowani</w:t>
      </w:r>
      <w:r w:rsidR="7E3E37A6" w:rsidRPr="00841E58">
        <w:rPr>
          <w:rFonts w:eastAsia="Calibri" w:cstheme="minorHAnsi"/>
          <w:color w:val="000000" w:themeColor="text1"/>
          <w:sz w:val="22"/>
          <w:szCs w:val="22"/>
        </w:rPr>
        <w:t>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formalno-prawne</w:t>
      </w:r>
      <w:r w:rsidR="3A72512E" w:rsidRPr="00841E58">
        <w:rPr>
          <w:rFonts w:eastAsia="Calibri" w:cstheme="minorHAnsi"/>
          <w:color w:val="000000" w:themeColor="text1"/>
          <w:sz w:val="22"/>
          <w:szCs w:val="22"/>
        </w:rPr>
        <w:t>go wykonania 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45826BBF" w14:textId="3CB9A116" w:rsidR="00451692" w:rsidRPr="00841E58" w:rsidRDefault="3DD54088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opisuje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innowacj</w:t>
      </w:r>
      <w:r w:rsidR="3443529B" w:rsidRPr="00841E58">
        <w:rPr>
          <w:rFonts w:eastAsia="Calibri" w:cstheme="minorHAnsi"/>
          <w:sz w:val="22"/>
          <w:szCs w:val="22"/>
          <w:lang w:eastAsia="pl-PL"/>
        </w:rPr>
        <w:t>e, które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plan</w:t>
      </w:r>
      <w:r w:rsidR="2CC40140" w:rsidRPr="00841E58">
        <w:rPr>
          <w:rFonts w:eastAsia="Calibri" w:cstheme="minorHAnsi"/>
          <w:sz w:val="22"/>
          <w:szCs w:val="22"/>
          <w:lang w:eastAsia="pl-PL"/>
        </w:rPr>
        <w:t>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8B0B8D1" w:rsidRPr="00841E58">
        <w:rPr>
          <w:rFonts w:eastAsia="Calibri" w:cstheme="minorHAnsi"/>
          <w:sz w:val="22"/>
          <w:szCs w:val="22"/>
          <w:lang w:eastAsia="pl-PL"/>
        </w:rPr>
        <w:t>opracowa</w:t>
      </w:r>
      <w:r w:rsidR="70B97903" w:rsidRPr="00841E58">
        <w:rPr>
          <w:rFonts w:eastAsia="Calibri" w:cstheme="minorHAnsi"/>
          <w:sz w:val="22"/>
          <w:szCs w:val="22"/>
          <w:lang w:eastAsia="pl-PL"/>
        </w:rPr>
        <w:t>ć</w:t>
      </w:r>
    </w:p>
    <w:p w14:paraId="3F2FD1E3" w14:textId="17B2F879" w:rsidR="00451692" w:rsidRPr="00841E58" w:rsidRDefault="1FDEBFDA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</w:t>
      </w:r>
      <w:r w:rsidR="5F13753B" w:rsidRPr="00841E58">
        <w:rPr>
          <w:rFonts w:eastAsia="Calibri" w:cstheme="minorHAnsi"/>
          <w:sz w:val="22"/>
          <w:szCs w:val="22"/>
          <w:lang w:eastAsia="pl-PL"/>
        </w:rPr>
        <w:t>pisuje analizę potencjału replikowalności na terenie Polski</w:t>
      </w:r>
      <w:r w:rsidR="12CBC449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CC5721" w14:textId="3699532B" w:rsidR="00451692" w:rsidRPr="00841E58" w:rsidRDefault="12CBC449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Opis 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Wymaga</w:t>
      </w:r>
      <w:r w:rsidR="4C08CF78" w:rsidRPr="00841E58">
        <w:rPr>
          <w:rFonts w:eastAsia="Calibri" w:cstheme="minorHAnsi"/>
          <w:sz w:val="22"/>
          <w:szCs w:val="22"/>
          <w:lang w:eastAsia="pl-PL"/>
        </w:rPr>
        <w:t>ń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29532FDB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i </w:t>
      </w:r>
      <w:r w:rsidR="3072C7E8" w:rsidRPr="00841E58">
        <w:rPr>
          <w:rFonts w:eastAsia="Calibri" w:cstheme="minorHAnsi"/>
          <w:sz w:val="22"/>
          <w:szCs w:val="22"/>
          <w:lang w:eastAsia="pl-PL"/>
        </w:rPr>
        <w:t>K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onkursow</w:t>
      </w:r>
      <w:r w:rsidR="7398C612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oraz Jakościowych 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>znajduj</w:t>
      </w:r>
      <w:r w:rsidR="2AB7BDF0" w:rsidRPr="00841E58">
        <w:rPr>
          <w:rFonts w:eastAsia="Calibri" w:cstheme="minorHAnsi"/>
          <w:sz w:val="22"/>
          <w:szCs w:val="22"/>
          <w:lang w:eastAsia="pl-PL"/>
        </w:rPr>
        <w:t>e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 xml:space="preserve"> się</w:t>
      </w:r>
      <w:r w:rsidR="5E31F568" w:rsidRPr="00841E58">
        <w:rPr>
          <w:rFonts w:eastAsia="Calibri" w:cstheme="minorHAnsi"/>
          <w:sz w:val="22"/>
          <w:szCs w:val="22"/>
          <w:lang w:eastAsia="pl-PL"/>
        </w:rPr>
        <w:t xml:space="preserve"> w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Załącznik</w:t>
      </w:r>
      <w:r w:rsidR="37E0FAB2" w:rsidRPr="00841E58">
        <w:rPr>
          <w:rFonts w:eastAsia="Calibri" w:cstheme="minorHAnsi"/>
          <w:sz w:val="22"/>
          <w:szCs w:val="22"/>
          <w:lang w:eastAsia="pl-PL"/>
        </w:rPr>
        <w:t>u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nr 1 do Regulaminu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7E75BB6E" w14:textId="1D1E3649" w:rsidR="3C46B6E0" w:rsidRPr="00841E58" w:rsidRDefault="3C46B6E0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3D377E5B" w14:textId="77777777" w:rsidR="00451692" w:rsidRPr="00841E58" w:rsidRDefault="00451692" w:rsidP="00E73A7E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" w:name="_Toc69807657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Ocena Wniosków</w:t>
      </w:r>
      <w:bookmarkEnd w:id="4"/>
    </w:p>
    <w:p w14:paraId="127E0D26" w14:textId="1698D470" w:rsidR="00FF5EC7" w:rsidRPr="00841E58" w:rsidRDefault="00FF5EC7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Złożone przez </w:t>
      </w:r>
      <w:r w:rsidR="0AD5FD94" w:rsidRPr="00841E58">
        <w:rPr>
          <w:rFonts w:eastAsia="Calibri" w:cstheme="minorHAnsi"/>
          <w:sz w:val="22"/>
          <w:szCs w:val="22"/>
          <w:lang w:eastAsia="pl-PL"/>
        </w:rPr>
        <w:t>Wnioskodawców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Wnioski zostaną sprawdzone pod kątem formalnym oraz merytorycznym. Ocena formalna złożonych Wniosków będzie prowadzona zgodnie z zasadami </w:t>
      </w:r>
      <w:r w:rsidR="4E7A7419" w:rsidRPr="00841E58">
        <w:rPr>
          <w:rFonts w:eastAsia="Calibri" w:cstheme="minorHAnsi"/>
          <w:sz w:val="22"/>
          <w:szCs w:val="22"/>
          <w:lang w:eastAsia="pl-PL"/>
        </w:rPr>
        <w:t xml:space="preserve">zawartymi </w:t>
      </w:r>
      <w:r w:rsidRPr="00841E58">
        <w:rPr>
          <w:rFonts w:eastAsia="Calibri" w:cstheme="minorHAnsi"/>
          <w:sz w:val="22"/>
          <w:szCs w:val="22"/>
          <w:lang w:eastAsia="pl-PL"/>
        </w:rPr>
        <w:t>w Regulaminie.</w:t>
      </w:r>
      <w:r w:rsidR="250660BF" w:rsidRPr="00841E58">
        <w:rPr>
          <w:rFonts w:eastAsia="Calibri" w:cstheme="minorHAnsi"/>
          <w:sz w:val="22"/>
          <w:szCs w:val="22"/>
          <w:lang w:eastAsia="pl-PL"/>
        </w:rPr>
        <w:t xml:space="preserve"> Ocena merytoryczna zostanie przeprowad</w:t>
      </w:r>
      <w:r w:rsidR="73CD371F" w:rsidRPr="00841E58">
        <w:rPr>
          <w:rFonts w:eastAsia="Calibri" w:cstheme="minorHAnsi"/>
          <w:sz w:val="22"/>
          <w:szCs w:val="22"/>
          <w:lang w:eastAsia="pl-PL"/>
        </w:rPr>
        <w:t xml:space="preserve">zona </w:t>
      </w:r>
      <w:r w:rsidR="24E01C9B" w:rsidRPr="00841E58">
        <w:rPr>
          <w:rFonts w:eastAsia="Calibri" w:cstheme="minorHAnsi"/>
          <w:sz w:val="22"/>
          <w:szCs w:val="22"/>
          <w:lang w:eastAsia="pl-PL"/>
        </w:rPr>
        <w:t>w oparciu o zasady wyliczania poszczególnych parametrów</w:t>
      </w:r>
      <w:r w:rsidR="14E93D69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BE4953F" w:rsidRPr="00841E58">
        <w:rPr>
          <w:rFonts w:eastAsia="Calibri" w:cstheme="minorHAnsi"/>
          <w:sz w:val="22"/>
          <w:szCs w:val="22"/>
          <w:lang w:eastAsia="pl-PL"/>
        </w:rPr>
        <w:t xml:space="preserve">Wymagań Obligatoryjnych, Wymagań Konkursowych oraz </w:t>
      </w:r>
      <w:r w:rsidR="14E93D69" w:rsidRPr="00841E58">
        <w:rPr>
          <w:rFonts w:eastAsia="Calibri" w:cstheme="minorHAnsi"/>
          <w:sz w:val="22"/>
          <w:szCs w:val="22"/>
          <w:lang w:eastAsia="pl-PL"/>
        </w:rPr>
        <w:t>Wymagań Jakościowych opisany</w:t>
      </w:r>
      <w:r w:rsidR="2119B097" w:rsidRPr="00841E58">
        <w:rPr>
          <w:rFonts w:eastAsia="Calibri" w:cstheme="minorHAnsi"/>
          <w:sz w:val="22"/>
          <w:szCs w:val="22"/>
          <w:lang w:eastAsia="pl-PL"/>
        </w:rPr>
        <w:t>ch</w:t>
      </w:r>
      <w:r w:rsidR="14E93D69" w:rsidRPr="00841E58">
        <w:rPr>
          <w:rFonts w:eastAsia="Calibri" w:cstheme="minorHAnsi"/>
          <w:sz w:val="22"/>
          <w:szCs w:val="22"/>
          <w:lang w:eastAsia="pl-PL"/>
        </w:rPr>
        <w:t xml:space="preserve"> w Załączniku 1 do Regulaminu</w:t>
      </w:r>
      <w:r w:rsidR="73CD371F" w:rsidRPr="00841E58">
        <w:rPr>
          <w:rFonts w:eastAsia="Calibri" w:cstheme="minorHAnsi"/>
          <w:sz w:val="22"/>
          <w:szCs w:val="22"/>
          <w:lang w:eastAsia="pl-PL"/>
        </w:rPr>
        <w:t>.</w:t>
      </w:r>
      <w:r w:rsidR="73BE067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17C699A" w:rsidRPr="00841E58">
        <w:rPr>
          <w:rFonts w:eastAsia="Calibri" w:cstheme="minorHAnsi"/>
          <w:sz w:val="22"/>
          <w:szCs w:val="22"/>
          <w:lang w:eastAsia="pl-PL"/>
        </w:rPr>
        <w:t xml:space="preserve">W wyniku </w:t>
      </w:r>
      <w:r w:rsidRPr="00841E58">
        <w:rPr>
          <w:rFonts w:eastAsia="Calibri" w:cstheme="minorHAnsi"/>
          <w:sz w:val="22"/>
          <w:szCs w:val="22"/>
          <w:lang w:eastAsia="pl-PL"/>
        </w:rPr>
        <w:t>przeprowadz</w:t>
      </w:r>
      <w:r w:rsidR="3DD07C3F" w:rsidRPr="00841E58">
        <w:rPr>
          <w:rFonts w:eastAsia="Calibri" w:cstheme="minorHAnsi"/>
          <w:sz w:val="22"/>
          <w:szCs w:val="22"/>
          <w:lang w:eastAsia="pl-PL"/>
        </w:rPr>
        <w:t>onej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oceny formalnej oraz merytorycznej, Zamawiający przygotuje oraz opublikuje Listę Rankingową Wnios</w:t>
      </w:r>
      <w:r w:rsidR="25F15B4C" w:rsidRPr="00841E58">
        <w:rPr>
          <w:rFonts w:eastAsia="Calibri" w:cstheme="minorHAnsi"/>
          <w:sz w:val="22"/>
          <w:szCs w:val="22"/>
          <w:lang w:eastAsia="pl-PL"/>
        </w:rPr>
        <w:t>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5898686F" w14:textId="3360261F" w:rsidR="00FF5EC7" w:rsidRPr="00841E58" w:rsidRDefault="015DA9DF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W procesie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ocen</w:t>
      </w:r>
      <w:r w:rsidR="1358AAA4" w:rsidRPr="00841E58">
        <w:rPr>
          <w:rFonts w:eastAsia="Calibri" w:cstheme="minorHAnsi"/>
          <w:sz w:val="22"/>
          <w:szCs w:val="22"/>
          <w:lang w:eastAsia="pl-PL"/>
        </w:rPr>
        <w:t>y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Wniosków Zamawiający będzie</w:t>
      </w:r>
      <w:r w:rsidR="10DF06C3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0723421F" w14:textId="098E8CD8" w:rsidR="00FF5EC7" w:rsidRPr="00841E58" w:rsidRDefault="7546A257" w:rsidP="755698A9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weryfikował </w:t>
      </w:r>
      <w:r w:rsidR="466703C4" w:rsidRPr="00841E58">
        <w:rPr>
          <w:rFonts w:eastAsia="Calibri" w:cstheme="minorHAnsi"/>
          <w:sz w:val="22"/>
          <w:szCs w:val="22"/>
          <w:lang w:eastAsia="pl-PL"/>
        </w:rPr>
        <w:t xml:space="preserve">złożenie </w:t>
      </w:r>
      <w:r w:rsidR="3AFF1593" w:rsidRPr="00841E58">
        <w:rPr>
          <w:rFonts w:eastAsia="Calibri" w:cstheme="minorHAnsi"/>
          <w:sz w:val="22"/>
          <w:szCs w:val="22"/>
          <w:lang w:eastAsia="pl-PL"/>
        </w:rPr>
        <w:t xml:space="preserve">przez Wnioskodawcę </w:t>
      </w:r>
      <w:r w:rsidRPr="00841E58">
        <w:rPr>
          <w:rFonts w:eastAsia="Calibri" w:cstheme="minorHAnsi"/>
          <w:sz w:val="22"/>
          <w:szCs w:val="22"/>
          <w:lang w:eastAsia="pl-PL"/>
        </w:rPr>
        <w:t>deklarac</w:t>
      </w:r>
      <w:r w:rsidR="17C75195" w:rsidRPr="00841E58">
        <w:rPr>
          <w:rFonts w:eastAsia="Calibri" w:cstheme="minorHAnsi"/>
          <w:sz w:val="22"/>
          <w:szCs w:val="22"/>
          <w:lang w:eastAsia="pl-PL"/>
        </w:rPr>
        <w:t>ji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spełnienia Wymagań Obligatoryjnych,</w:t>
      </w:r>
    </w:p>
    <w:p w14:paraId="037450C1" w14:textId="58D56CA3" w:rsidR="00FF5EC7" w:rsidRPr="00841E58" w:rsidRDefault="371EE3AC" w:rsidP="3C46B6E0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przyznawał punkty za 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FD4F0A6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66D8A0B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EABA9F6" w14:textId="0A04D4EA" w:rsidR="00FF5EC7" w:rsidRPr="00841E58" w:rsidRDefault="5080A17B" w:rsidP="5F190B52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przyznawał punkty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 za 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>spełnieni</w:t>
      </w:r>
      <w:r w:rsidR="4EE135D4" w:rsidRPr="00841E58">
        <w:rPr>
          <w:rFonts w:eastAsia="Calibri" w:cstheme="minorHAnsi"/>
          <w:sz w:val="22"/>
          <w:szCs w:val="22"/>
          <w:lang w:eastAsia="pl-PL"/>
        </w:rPr>
        <w:t>e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 xml:space="preserve"> Wymagań Jakościowych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085047" w14:textId="001A8F3A" w:rsidR="00F420BA" w:rsidRPr="00841E58" w:rsidRDefault="0FB102E2" w:rsidP="2049563D">
      <w:pPr>
        <w:spacing w:after="160" w:line="276" w:lineRule="auto"/>
        <w:jc w:val="both"/>
        <w:rPr>
          <w:rStyle w:val="Wyrnienieintensywne"/>
          <w:rFonts w:cstheme="minorHAnsi"/>
          <w:i w:val="0"/>
          <w:iCs w:val="0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zaznacza, </w:t>
      </w:r>
      <w:r w:rsidR="226F5B81" w:rsidRPr="00841E58">
        <w:rPr>
          <w:rFonts w:eastAsia="Calibri" w:cstheme="minorHAnsi"/>
          <w:sz w:val="22"/>
          <w:szCs w:val="22"/>
          <w:lang w:eastAsia="pl-PL"/>
        </w:rPr>
        <w:t>że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E91202F" w:rsidRPr="00841E58">
        <w:rPr>
          <w:rFonts w:eastAsia="Calibri" w:cstheme="minorHAnsi"/>
          <w:sz w:val="22"/>
          <w:szCs w:val="22"/>
          <w:lang w:eastAsia="pl-PL"/>
        </w:rPr>
        <w:t xml:space="preserve">przedstawiony 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>w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>e Wniosku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 xml:space="preserve">opis koncepcyjny 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 xml:space="preserve">zaproponowanego </w:t>
      </w:r>
      <w:r w:rsidR="79AC7B7F" w:rsidRPr="00841E58">
        <w:rPr>
          <w:rFonts w:eastAsia="Calibri" w:cstheme="minorHAnsi"/>
          <w:sz w:val="22"/>
          <w:szCs w:val="22"/>
          <w:lang w:eastAsia="pl-PL"/>
        </w:rPr>
        <w:t xml:space="preserve">Rozwiązania </w:t>
      </w:r>
      <w:r w:rsidR="256BB497" w:rsidRPr="00841E58">
        <w:rPr>
          <w:rFonts w:eastAsia="Calibri" w:cstheme="minorHAnsi"/>
          <w:sz w:val="22"/>
          <w:szCs w:val="22"/>
          <w:lang w:eastAsia="pl-PL"/>
        </w:rPr>
        <w:t>zostanie zinterp</w:t>
      </w:r>
      <w:r w:rsidR="22444D09" w:rsidRPr="00841E58">
        <w:rPr>
          <w:rFonts w:eastAsia="Calibri" w:cstheme="minorHAnsi"/>
          <w:sz w:val="22"/>
          <w:szCs w:val="22"/>
          <w:lang w:eastAsia="pl-PL"/>
        </w:rPr>
        <w:t>r</w:t>
      </w:r>
      <w:r w:rsidR="256BB497" w:rsidRPr="00841E58">
        <w:rPr>
          <w:rFonts w:eastAsia="Calibri" w:cstheme="minorHAnsi"/>
          <w:sz w:val="22"/>
          <w:szCs w:val="22"/>
          <w:lang w:eastAsia="pl-PL"/>
        </w:rPr>
        <w:t>etowany jako opisujący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488B9D2" w:rsidRPr="00841E58">
        <w:rPr>
          <w:rFonts w:eastAsia="Calibri" w:cstheme="minorHAnsi"/>
          <w:sz w:val="22"/>
          <w:szCs w:val="22"/>
          <w:lang w:eastAsia="pl-PL"/>
        </w:rPr>
        <w:t xml:space="preserve">zarówno 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>Technologi</w:t>
      </w:r>
      <w:r w:rsidR="4C774013" w:rsidRPr="00841E58">
        <w:rPr>
          <w:rFonts w:eastAsia="Calibri" w:cstheme="minorHAnsi"/>
          <w:sz w:val="22"/>
          <w:szCs w:val="22"/>
          <w:lang w:eastAsia="pl-PL"/>
        </w:rPr>
        <w:t>ę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D248B73" w:rsidRPr="00841E58">
        <w:rPr>
          <w:rFonts w:eastAsia="Calibri" w:cstheme="minorHAnsi"/>
          <w:sz w:val="22"/>
          <w:szCs w:val="22"/>
          <w:lang w:eastAsia="pl-PL"/>
        </w:rPr>
        <w:t>Ciepłowni</w:t>
      </w:r>
      <w:r w:rsidR="41347531" w:rsidRPr="00841E58">
        <w:rPr>
          <w:rFonts w:eastAsia="Calibri" w:cstheme="minorHAnsi"/>
          <w:sz w:val="22"/>
          <w:szCs w:val="22"/>
          <w:lang w:eastAsia="pl-PL"/>
        </w:rPr>
        <w:t xml:space="preserve"> Przyszłości</w:t>
      </w:r>
      <w:r w:rsidR="4E9D9AB0" w:rsidRPr="00841E58">
        <w:rPr>
          <w:rFonts w:eastAsia="Calibri" w:cstheme="minorHAnsi"/>
          <w:sz w:val="22"/>
          <w:szCs w:val="22"/>
          <w:lang w:eastAsia="pl-PL"/>
        </w:rPr>
        <w:t xml:space="preserve">, jak 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 xml:space="preserve">i 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>D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 xml:space="preserve">emonstrator 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>T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>echnologii</w:t>
      </w:r>
      <w:r w:rsidR="00EC45FE" w:rsidRPr="00841E58">
        <w:rPr>
          <w:rFonts w:eastAsia="Calibri" w:cstheme="minorHAnsi"/>
          <w:sz w:val="22"/>
          <w:szCs w:val="22"/>
          <w:lang w:eastAsia="pl-PL"/>
        </w:rPr>
        <w:t xml:space="preserve"> (jako przykład realizacji / demonstrację Technologii)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4318D676" w14:textId="70123D7D" w:rsidR="0035402E" w:rsidRPr="00841E58" w:rsidRDefault="00451692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będzie oceniał Wnioski wg. następujących </w:t>
      </w:r>
      <w:r w:rsidR="5AF89FB8" w:rsidRPr="00841E58">
        <w:rPr>
          <w:rFonts w:eastAsia="Calibri" w:cstheme="minorHAnsi"/>
          <w:sz w:val="22"/>
          <w:szCs w:val="22"/>
          <w:lang w:eastAsia="pl-PL"/>
        </w:rPr>
        <w:t>Wymagań</w:t>
      </w:r>
      <w:r w:rsidR="6C88D1C6" w:rsidRPr="00841E58">
        <w:rPr>
          <w:rFonts w:eastAsia="Calibri" w:cstheme="minorHAnsi"/>
          <w:sz w:val="22"/>
          <w:szCs w:val="22"/>
          <w:lang w:eastAsia="pl-PL"/>
        </w:rPr>
        <w:t xml:space="preserve"> i sposobów oceny</w:t>
      </w:r>
      <w:r w:rsidR="00ED5206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7AFF0D7A" w14:textId="06CDDCD3" w:rsidR="0035402E" w:rsidRPr="00841E58" w:rsidRDefault="00FF5EC7" w:rsidP="3467BFDA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I. Spełnienie W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ymagań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>bligato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ryjnych</w:t>
      </w:r>
    </w:p>
    <w:p w14:paraId="46FCABAC" w14:textId="42500D6F" w:rsidR="00D13798" w:rsidRDefault="00FB140A" w:rsidP="00451692">
      <w:pPr>
        <w:spacing w:after="160" w:line="259" w:lineRule="auto"/>
        <w:jc w:val="both"/>
        <w:rPr>
          <w:ins w:id="5" w:author="Autor"/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ramach oceny merytorycznej, Zamawiający </w:t>
      </w:r>
      <w:r w:rsidR="5F1DA90F" w:rsidRPr="00841E58">
        <w:rPr>
          <w:rFonts w:eastAsia="Calibri" w:cstheme="minorHAnsi"/>
          <w:sz w:val="22"/>
          <w:szCs w:val="22"/>
          <w:lang w:eastAsia="pl-PL"/>
        </w:rPr>
        <w:t>zweryfikuje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Wniosek pod kątem </w:t>
      </w:r>
      <w:r w:rsidR="58B712AB" w:rsidRPr="00841E58">
        <w:rPr>
          <w:rFonts w:eastAsia="Calibri" w:cstheme="minorHAnsi"/>
          <w:sz w:val="22"/>
          <w:szCs w:val="22"/>
          <w:lang w:eastAsia="pl-PL"/>
        </w:rPr>
        <w:t xml:space="preserve">złożenia 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 xml:space="preserve">deklaracji przez </w:t>
      </w:r>
      <w:r w:rsidR="00EC45FE" w:rsidRPr="00841E58">
        <w:rPr>
          <w:rFonts w:eastAsia="Calibri" w:cstheme="minorHAnsi"/>
          <w:sz w:val="22"/>
          <w:szCs w:val="22"/>
          <w:lang w:eastAsia="pl-PL"/>
        </w:rPr>
        <w:t xml:space="preserve">Wnioskodawcę 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 xml:space="preserve">spełnienia </w:t>
      </w:r>
      <w:r w:rsidR="78F3C139" w:rsidRPr="00841E58">
        <w:rPr>
          <w:rFonts w:eastAsia="Calibri" w:cstheme="minorHAnsi"/>
          <w:sz w:val="22"/>
          <w:szCs w:val="22"/>
          <w:lang w:eastAsia="pl-PL"/>
        </w:rPr>
        <w:t xml:space="preserve">wszystkich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bligatoryjnych. Ocena spełnienia </w:t>
      </w:r>
      <w:r w:rsidR="2FCA1F66" w:rsidRPr="00841E58">
        <w:rPr>
          <w:rFonts w:eastAsia="Calibri" w:cstheme="minorHAnsi"/>
          <w:sz w:val="22"/>
          <w:szCs w:val="22"/>
          <w:lang w:eastAsia="pl-PL"/>
        </w:rPr>
        <w:t>W</w:t>
      </w:r>
      <w:r w:rsidRPr="00841E58">
        <w:rPr>
          <w:rFonts w:eastAsia="Calibri" w:cstheme="minorHAnsi"/>
          <w:sz w:val="22"/>
          <w:szCs w:val="22"/>
          <w:lang w:eastAsia="pl-PL"/>
        </w:rPr>
        <w:t>ym</w:t>
      </w:r>
      <w:r w:rsidR="034C24D5" w:rsidRPr="00841E58">
        <w:rPr>
          <w:rFonts w:eastAsia="Calibri" w:cstheme="minorHAnsi"/>
          <w:sz w:val="22"/>
          <w:szCs w:val="22"/>
          <w:lang w:eastAsia="pl-PL"/>
        </w:rPr>
        <w:t>a</w:t>
      </w:r>
      <w:r w:rsidRPr="00841E58">
        <w:rPr>
          <w:rFonts w:eastAsia="Calibri" w:cstheme="minorHAnsi"/>
          <w:sz w:val="22"/>
          <w:szCs w:val="22"/>
          <w:lang w:eastAsia="pl-PL"/>
        </w:rPr>
        <w:t>g</w:t>
      </w:r>
      <w:r w:rsidR="4EADCFC8" w:rsidRPr="00841E58">
        <w:rPr>
          <w:rFonts w:eastAsia="Calibri" w:cstheme="minorHAnsi"/>
          <w:sz w:val="22"/>
          <w:szCs w:val="22"/>
          <w:lang w:eastAsia="pl-PL"/>
        </w:rPr>
        <w:t>ań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5DE265C" w:rsidRPr="00841E58">
        <w:rPr>
          <w:rFonts w:eastAsia="Calibri" w:cstheme="minorHAnsi"/>
          <w:sz w:val="22"/>
          <w:szCs w:val="22"/>
          <w:lang w:eastAsia="pl-PL"/>
        </w:rPr>
        <w:t>O</w:t>
      </w:r>
      <w:r w:rsidRPr="00841E58">
        <w:rPr>
          <w:rFonts w:eastAsia="Calibri" w:cstheme="minorHAnsi"/>
          <w:sz w:val="22"/>
          <w:szCs w:val="22"/>
          <w:lang w:eastAsia="pl-PL"/>
        </w:rPr>
        <w:t>bligatoryjnych będzie prowadzona na zasa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>dzie „spełniono/nie spełniono</w:t>
      </w:r>
      <w:ins w:id="6" w:author="Autor">
        <w:r w:rsidR="00D13798">
          <w:rPr>
            <w:rFonts w:eastAsia="Calibri" w:cstheme="minorHAnsi"/>
            <w:sz w:val="22"/>
            <w:szCs w:val="22"/>
            <w:lang w:eastAsia="pl-PL"/>
          </w:rPr>
          <w:t>/nie dotyczy</w:t>
        </w:r>
      </w:ins>
      <w:r w:rsidR="009F4398" w:rsidRPr="00841E58">
        <w:rPr>
          <w:rFonts w:eastAsia="Calibri" w:cstheme="minorHAnsi"/>
          <w:sz w:val="22"/>
          <w:szCs w:val="22"/>
          <w:lang w:eastAsia="pl-PL"/>
        </w:rPr>
        <w:t>”</w:t>
      </w:r>
      <w:r w:rsidR="4721D0F6" w:rsidRPr="00841E58">
        <w:rPr>
          <w:rFonts w:eastAsia="Calibri" w:cstheme="minorHAnsi"/>
          <w:sz w:val="22"/>
          <w:szCs w:val="22"/>
          <w:lang w:eastAsia="pl-PL"/>
        </w:rPr>
        <w:t>,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 xml:space="preserve">na podstawie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 xml:space="preserve">deklaracji i uzasadnień </w:t>
      </w:r>
      <w:r w:rsidR="623405D2" w:rsidRPr="00841E58">
        <w:rPr>
          <w:rFonts w:eastAsia="Calibri" w:cstheme="minorHAnsi"/>
          <w:sz w:val="22"/>
          <w:szCs w:val="22"/>
          <w:lang w:eastAsia="pl-PL"/>
        </w:rPr>
        <w:t xml:space="preserve">zawartych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 xml:space="preserve">we Wniosku. </w:t>
      </w:r>
      <w:ins w:id="7" w:author="Autor">
        <w:r w:rsidR="00D13798" w:rsidRPr="00D13798">
          <w:rPr>
            <w:rFonts w:eastAsia="Calibri" w:cstheme="minorHAnsi"/>
            <w:sz w:val="22"/>
            <w:szCs w:val="22"/>
            <w:lang w:eastAsia="pl-PL"/>
          </w:rPr>
          <w:t>Ocena na podstawie “nie dotyczy” zostanie przeprowadzona w przypadku, gdy w ramach tworzenia Technologii Ciepłowni Przyszłości, Wnioskodawca nie planuje wykorzystywać danego urządzenia wskazanego w Załączniku nr 1.</w:t>
        </w:r>
      </w:ins>
    </w:p>
    <w:p w14:paraId="6D4BB6F9" w14:textId="003CC828" w:rsidR="00FD46CB" w:rsidRPr="00841E58" w:rsidRDefault="00204293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nie przyznaje punktów za spełnienie </w:t>
      </w:r>
      <w:r w:rsidR="003D324E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>bligatoryjnych.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del w:id="8" w:author="Autor">
        <w:r w:rsidR="41380C47" w:rsidRPr="00841E58" w:rsidDel="00D13798">
          <w:rPr>
            <w:rFonts w:eastAsia="Calibri" w:cstheme="minorHAnsi"/>
            <w:sz w:val="22"/>
            <w:szCs w:val="22"/>
            <w:lang w:eastAsia="pl-PL"/>
          </w:rPr>
          <w:delText xml:space="preserve">Brak spełnienia </w:delText>
        </w:r>
      </w:del>
      <w:ins w:id="9" w:author="Autor">
        <w:r w:rsidR="00D13798">
          <w:rPr>
            <w:rFonts w:eastAsia="Calibri" w:cstheme="minorHAnsi"/>
            <w:sz w:val="22"/>
            <w:szCs w:val="22"/>
            <w:lang w:eastAsia="pl-PL"/>
          </w:rPr>
          <w:t xml:space="preserve">Deklaracja „nie spełniono” dla </w:t>
        </w:r>
      </w:ins>
      <w:r w:rsidR="41380C47" w:rsidRPr="00841E58">
        <w:rPr>
          <w:rFonts w:eastAsia="Calibri" w:cstheme="minorHAnsi"/>
          <w:sz w:val="22"/>
          <w:szCs w:val="22"/>
          <w:lang w:eastAsia="pl-PL"/>
        </w:rPr>
        <w:t>któregokolwiek z Wymagań Obligatoryjnych spowoduje odrzucenie Wniosku w całości.</w:t>
      </w:r>
    </w:p>
    <w:p w14:paraId="51BA43D9" w14:textId="3F99BF01" w:rsidR="00D31482" w:rsidRPr="00841E58" w:rsidRDefault="00D31482" w:rsidP="00D31482">
      <w:pPr>
        <w:pStyle w:val="Legenda"/>
        <w:keepNext/>
        <w:rPr>
          <w:rFonts w:cstheme="minorHAnsi"/>
        </w:rPr>
      </w:pPr>
      <w:bookmarkStart w:id="10" w:name="_Ref57728892"/>
      <w:r w:rsidRPr="00841E58">
        <w:rPr>
          <w:rFonts w:cstheme="minorHAnsi"/>
        </w:rPr>
        <w:t>Tabela</w:t>
      </w:r>
      <w:r w:rsidR="3B4E06E1" w:rsidRPr="00841E58">
        <w:rPr>
          <w:rFonts w:cstheme="minorHAnsi"/>
        </w:rPr>
        <w:t xml:space="preserve">1. </w:t>
      </w:r>
      <w:r w:rsidRPr="00841E58">
        <w:rPr>
          <w:rFonts w:cstheme="minorHAnsi"/>
        </w:rPr>
        <w:fldChar w:fldCharType="begin"/>
      </w:r>
      <w:r w:rsidRPr="00841E58">
        <w:rPr>
          <w:rFonts w:cstheme="minorHAnsi"/>
        </w:rPr>
        <w:instrText xml:space="preserve"> SEQ Tabela \* ARABIC </w:instrText>
      </w:r>
      <w:r w:rsidRPr="00841E58">
        <w:rPr>
          <w:rFonts w:cstheme="minorHAnsi"/>
        </w:rPr>
        <w:fldChar w:fldCharType="end"/>
      </w:r>
      <w:bookmarkEnd w:id="10"/>
      <w:r w:rsidR="00FF5EC7" w:rsidRPr="00841E58">
        <w:rPr>
          <w:rFonts w:cstheme="minorHAnsi"/>
        </w:rPr>
        <w:t>Ocena spełnienia W</w:t>
      </w:r>
      <w:r w:rsidR="00133DED" w:rsidRPr="00841E58">
        <w:rPr>
          <w:rFonts w:cstheme="minorHAnsi"/>
        </w:rPr>
        <w:t xml:space="preserve">ymagań </w:t>
      </w:r>
      <w:r w:rsidR="00FF5EC7" w:rsidRPr="00841E58">
        <w:rPr>
          <w:rFonts w:cstheme="minorHAnsi"/>
        </w:rPr>
        <w:t>O</w:t>
      </w:r>
      <w:r w:rsidR="00133DED" w:rsidRPr="00841E58">
        <w:rPr>
          <w:rFonts w:cstheme="minorHAnsi"/>
        </w:rPr>
        <w:t>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84"/>
        <w:gridCol w:w="2280"/>
        <w:gridCol w:w="3855"/>
        <w:gridCol w:w="2958"/>
      </w:tblGrid>
      <w:tr w:rsidR="005D6263" w:rsidRPr="00841E58" w14:paraId="3BD5926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  <w:vAlign w:val="center"/>
          </w:tcPr>
          <w:p w14:paraId="1C9A9418" w14:textId="2D3AA340" w:rsidR="005D6263" w:rsidRPr="00841E58" w:rsidRDefault="005D6263" w:rsidP="00FD46C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>L.p.</w:t>
            </w:r>
          </w:p>
        </w:tc>
        <w:tc>
          <w:tcPr>
            <w:tcW w:w="1384" w:type="dxa"/>
            <w:shd w:val="clear" w:color="auto" w:fill="C5E0B3" w:themeFill="accent6" w:themeFillTint="66"/>
            <w:vAlign w:val="center"/>
          </w:tcPr>
          <w:p w14:paraId="71302A0B" w14:textId="08D5EEA4" w:rsidR="005D6263" w:rsidRPr="00841E58" w:rsidRDefault="005D6263" w:rsidP="005D6263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>Kategoria</w:t>
            </w:r>
          </w:p>
        </w:tc>
        <w:tc>
          <w:tcPr>
            <w:tcW w:w="2280" w:type="dxa"/>
            <w:shd w:val="clear" w:color="auto" w:fill="C5E0B3" w:themeFill="accent6" w:themeFillTint="66"/>
          </w:tcPr>
          <w:p w14:paraId="0F5A4886" w14:textId="2C49DF02" w:rsidR="005D6263" w:rsidRPr="00841E58" w:rsidRDefault="005D6263" w:rsidP="00133DE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 xml:space="preserve">Nazwa </w:t>
            </w:r>
            <w:r w:rsidR="00C77AC2" w:rsidRPr="00841E58">
              <w:rPr>
                <w:rFonts w:asciiTheme="minorHAnsi" w:eastAsia="Calibri" w:hAnsiTheme="minorHAnsi" w:cstheme="minorHAnsi"/>
                <w:b/>
                <w:szCs w:val="22"/>
              </w:rPr>
              <w:t>Wymagania Obligatoryjnego</w:t>
            </w:r>
          </w:p>
        </w:tc>
        <w:tc>
          <w:tcPr>
            <w:tcW w:w="3855" w:type="dxa"/>
            <w:shd w:val="clear" w:color="auto" w:fill="C5E0B3" w:themeFill="accent6" w:themeFillTint="66"/>
            <w:vAlign w:val="center"/>
          </w:tcPr>
          <w:p w14:paraId="5FC9D338" w14:textId="108A0FDF" w:rsidR="005D6263" w:rsidRPr="00841E58" w:rsidRDefault="005D6263" w:rsidP="00133DE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 xml:space="preserve">Sposób </w:t>
            </w:r>
            <w:r w:rsidR="00D31482" w:rsidRPr="00841E58">
              <w:rPr>
                <w:rFonts w:asciiTheme="minorHAnsi" w:eastAsia="Calibri" w:hAnsiTheme="minorHAnsi" w:cstheme="minorHAnsi"/>
                <w:b/>
                <w:szCs w:val="22"/>
              </w:rPr>
              <w:t>oceny</w:t>
            </w:r>
            <w:r w:rsidR="00133DED" w:rsidRPr="00841E58">
              <w:rPr>
                <w:rFonts w:asciiTheme="minorHAnsi" w:eastAsia="Calibri" w:hAnsiTheme="minorHAnsi" w:cstheme="minorHAnsi"/>
                <w:b/>
                <w:szCs w:val="22"/>
              </w:rPr>
              <w:t xml:space="preserve"> spełnienia </w:t>
            </w:r>
            <w:r w:rsidR="00C77AC2" w:rsidRPr="00841E58">
              <w:rPr>
                <w:rFonts w:asciiTheme="minorHAnsi" w:eastAsia="Calibri" w:hAnsiTheme="minorHAnsi" w:cstheme="minorHAnsi"/>
                <w:b/>
                <w:szCs w:val="22"/>
              </w:rPr>
              <w:t>Wymagania Obligatoryjnego</w:t>
            </w:r>
          </w:p>
        </w:tc>
        <w:tc>
          <w:tcPr>
            <w:tcW w:w="2958" w:type="dxa"/>
            <w:shd w:val="clear" w:color="auto" w:fill="C5E0B3" w:themeFill="accent6" w:themeFillTint="66"/>
            <w:vAlign w:val="center"/>
          </w:tcPr>
          <w:p w14:paraId="5CB8E27C" w14:textId="4CEF9170" w:rsidR="005D6263" w:rsidRPr="00841E58" w:rsidRDefault="50776F94" w:rsidP="3467BFD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</w:rPr>
              <w:t>O</w:t>
            </w:r>
            <w:r w:rsidR="0E2959FA" w:rsidRPr="00841E58">
              <w:rPr>
                <w:rFonts w:asciiTheme="minorHAnsi" w:eastAsia="Calibri" w:hAnsiTheme="minorHAnsi" w:cstheme="minorHAnsi"/>
                <w:b/>
              </w:rPr>
              <w:t>cen</w:t>
            </w:r>
            <w:r w:rsidR="4B4531C2" w:rsidRPr="00841E58">
              <w:rPr>
                <w:rFonts w:asciiTheme="minorHAnsi" w:eastAsia="Calibri" w:hAnsiTheme="minorHAnsi" w:cstheme="minorHAnsi"/>
                <w:b/>
              </w:rPr>
              <w:t>a</w:t>
            </w:r>
          </w:p>
        </w:tc>
      </w:tr>
      <w:tr w:rsidR="009C1C7D" w:rsidRPr="00841E58" w14:paraId="2A97946D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B5E4DB7" w14:textId="3BEDC683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384" w:type="dxa"/>
            <w:shd w:val="clear" w:color="auto" w:fill="auto"/>
          </w:tcPr>
          <w:p w14:paraId="3BD82638" w14:textId="25F32D2D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41B014F4" w14:textId="7D18DF0D" w:rsidR="009C1C7D" w:rsidRPr="00841E58" w:rsidRDefault="7770EE08" w:rsidP="5F190B52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Uwarunkowania dla modelowania </w:t>
            </w:r>
          </w:p>
        </w:tc>
        <w:tc>
          <w:tcPr>
            <w:tcW w:w="3855" w:type="dxa"/>
          </w:tcPr>
          <w:p w14:paraId="6E3F09C8" w14:textId="36A58D49" w:rsidR="009C1C7D" w:rsidRPr="00841E58" w:rsidRDefault="71306357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03673CE3" w14:textId="4895779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3344B64B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A4B7F50" w14:textId="361CE8B1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384" w:type="dxa"/>
            <w:shd w:val="clear" w:color="auto" w:fill="auto"/>
          </w:tcPr>
          <w:p w14:paraId="5D5FE9A4" w14:textId="3E31EF68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439320A7" w14:textId="1CBA420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Zasilanie Magazynu Sezonowego</w:t>
            </w:r>
          </w:p>
        </w:tc>
        <w:tc>
          <w:tcPr>
            <w:tcW w:w="3855" w:type="dxa"/>
          </w:tcPr>
          <w:p w14:paraId="7E588BF8" w14:textId="4AFE9A3B" w:rsidR="009C1C7D" w:rsidRPr="00841E58" w:rsidRDefault="0E66D457" w:rsidP="4E7D4C5E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139F4D0A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01D4B1F4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oraz </w:t>
            </w:r>
            <w:r w:rsidR="01D4B1F4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lastRenderedPageBreak/>
              <w:t>przedstawił w jaki sposób zostanie ono spełnione.</w:t>
            </w:r>
          </w:p>
        </w:tc>
        <w:tc>
          <w:tcPr>
            <w:tcW w:w="2958" w:type="dxa"/>
          </w:tcPr>
          <w:p w14:paraId="25FE991D" w14:textId="6D8D5BA1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</w:t>
            </w:r>
            <w:ins w:id="11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6480CD54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9E602BD" w14:textId="5D3C75BC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384" w:type="dxa"/>
            <w:shd w:val="clear" w:color="auto" w:fill="auto"/>
          </w:tcPr>
          <w:p w14:paraId="3803F795" w14:textId="3083A078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0B3DF0B0" w14:textId="597AFD11" w:rsidR="009C1C7D" w:rsidRPr="00841E58" w:rsidRDefault="0D76359E" w:rsidP="668DF702">
            <w:pP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Zakaz z</w:t>
            </w:r>
            <w:r w:rsidR="7770EE08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akup</w:t>
            </w:r>
            <w:r w:rsidR="4A4846E1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</w:t>
            </w:r>
            <w:r w:rsidR="7770EE08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7B2AB49B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ciepła</w:t>
            </w:r>
          </w:p>
        </w:tc>
        <w:tc>
          <w:tcPr>
            <w:tcW w:w="3855" w:type="dxa"/>
          </w:tcPr>
          <w:p w14:paraId="62475671" w14:textId="3935EF32" w:rsidR="009C1C7D" w:rsidRPr="00841E58" w:rsidRDefault="4882AA1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5CC2A54" w14:textId="3F974C4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0C06C28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334110F" w14:textId="11D723A0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384" w:type="dxa"/>
            <w:shd w:val="clear" w:color="auto" w:fill="auto"/>
          </w:tcPr>
          <w:p w14:paraId="6F7F4310" w14:textId="1ACFC6CC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003CBC1F" w14:textId="52CBAB78" w:rsidR="009C1C7D" w:rsidRPr="00841E58" w:rsidRDefault="0F795CA3" w:rsidP="3467BFDA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Udział Odnawialnych Źródeł Energii </w:t>
            </w:r>
            <w:r w:rsidR="5D82964F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(OZE) </w:t>
            </w: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="04A7F0E2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Demonstratorze Technologii</w:t>
            </w:r>
          </w:p>
        </w:tc>
        <w:tc>
          <w:tcPr>
            <w:tcW w:w="3855" w:type="dxa"/>
          </w:tcPr>
          <w:p w14:paraId="350995C1" w14:textId="1E94637B" w:rsidR="009C1C7D" w:rsidRPr="00841E58" w:rsidRDefault="01371B43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7EED70D8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</w:t>
            </w:r>
            <w:r w:rsidRPr="00841E58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958" w:type="dxa"/>
          </w:tcPr>
          <w:p w14:paraId="4BC2D233" w14:textId="2A555F4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668DF702" w:rsidRPr="00841E58" w14:paraId="05F54F4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737FAC" w14:textId="10250143" w:rsidR="668DF702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1384" w:type="dxa"/>
            <w:shd w:val="clear" w:color="auto" w:fill="auto"/>
          </w:tcPr>
          <w:p w14:paraId="6AFE6B87" w14:textId="1ACFC6CC" w:rsidR="7B56092A" w:rsidRPr="00841E58" w:rsidRDefault="7B56092A" w:rsidP="4E4601E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Technologia</w:t>
            </w:r>
          </w:p>
          <w:p w14:paraId="7F14CA52" w14:textId="45D17DF6" w:rsidR="668DF702" w:rsidRPr="00841E58" w:rsidRDefault="668DF702" w:rsidP="4E4601E3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14:paraId="6A90CA93" w14:textId="3E73EA88" w:rsidR="7DCBE7E5" w:rsidRPr="00841E58" w:rsidRDefault="2A46F6C6" w:rsidP="4E4601E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Modelowanie numeryczne </w:t>
            </w:r>
            <w:r w:rsidR="07986843"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Demonstratora</w:t>
            </w:r>
            <w:r w:rsidR="225CA2C3"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Technologii</w:t>
            </w:r>
          </w:p>
        </w:tc>
        <w:tc>
          <w:tcPr>
            <w:tcW w:w="3855" w:type="dxa"/>
          </w:tcPr>
          <w:p w14:paraId="0AB16BDA" w14:textId="7DC8F663" w:rsidR="668DF702" w:rsidRPr="00841E58" w:rsidRDefault="491FEDB8" w:rsidP="009A566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Z</w:t>
            </w:r>
            <w:r w:rsidR="51229044" w:rsidRPr="00841E58">
              <w:rPr>
                <w:rFonts w:asciiTheme="minorHAnsi" w:eastAsia="Calibri" w:hAnsiTheme="minorHAnsi" w:cstheme="minorHAnsi"/>
              </w:rPr>
              <w:t xml:space="preserve">amawiający zweryfikuje, czy </w:t>
            </w:r>
            <w:r w:rsidR="00330649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="51229044" w:rsidRPr="00841E58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10A3A93" w14:textId="3A722522" w:rsidR="668DF702" w:rsidRPr="00841E58" w:rsidRDefault="21FB644C" w:rsidP="009A566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sz w:val="22"/>
                <w:szCs w:val="22"/>
              </w:rPr>
              <w:t>Ocena na zasadzie „spełniono/nie spełniono”.</w:t>
            </w:r>
          </w:p>
        </w:tc>
      </w:tr>
      <w:tr w:rsidR="009C1C7D" w:rsidRPr="00841E58" w14:paraId="22BD8629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F80E7" w14:textId="7745EE3D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1384" w:type="dxa"/>
            <w:shd w:val="clear" w:color="auto" w:fill="auto"/>
          </w:tcPr>
          <w:p w14:paraId="592101B9" w14:textId="7FEA807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624BEDF2" w14:textId="6E639A9D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Skalowalność i replikowalność</w:t>
            </w:r>
          </w:p>
        </w:tc>
        <w:tc>
          <w:tcPr>
            <w:tcW w:w="3855" w:type="dxa"/>
          </w:tcPr>
          <w:p w14:paraId="15F451A8" w14:textId="246FB914" w:rsidR="009C1C7D" w:rsidRPr="00841E58" w:rsidRDefault="7CA5A8B8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0352B35C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295997F1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58ED4D5B" w14:textId="28354F2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403F4AC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2BB4571" w14:textId="6CE643FA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1384" w:type="dxa"/>
            <w:shd w:val="clear" w:color="auto" w:fill="auto"/>
          </w:tcPr>
          <w:p w14:paraId="1563E3C9" w14:textId="62A7708E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34264081" w14:textId="4C95E2CF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pomp ciepła</w:t>
            </w:r>
          </w:p>
        </w:tc>
        <w:tc>
          <w:tcPr>
            <w:tcW w:w="3855" w:type="dxa"/>
          </w:tcPr>
          <w:p w14:paraId="3A856E54" w14:textId="2307A635" w:rsidR="009C1C7D" w:rsidRPr="00841E58" w:rsidRDefault="71AD2E8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BE661B6" w14:textId="76239BE7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12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DF58BE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F2C48EC" w14:textId="4D066DF7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1384" w:type="dxa"/>
            <w:shd w:val="clear" w:color="auto" w:fill="auto"/>
          </w:tcPr>
          <w:p w14:paraId="2D2AF644" w14:textId="77777777" w:rsidR="009C1C7D" w:rsidRPr="00841E58" w:rsidRDefault="009C1C7D" w:rsidP="009C1C7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  <w:p w14:paraId="40F6717B" w14:textId="64E7F1F8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14:paraId="496C5D2A" w14:textId="64366B1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Wykorzystanie instalacji fotowoltaicznych </w:t>
            </w:r>
          </w:p>
        </w:tc>
        <w:tc>
          <w:tcPr>
            <w:tcW w:w="3855" w:type="dxa"/>
          </w:tcPr>
          <w:p w14:paraId="5D3EFA29" w14:textId="7E899D2F" w:rsidR="009C1C7D" w:rsidRPr="00841E58" w:rsidRDefault="6051AFA3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40FD1EE" w14:textId="1696C061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13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273F4FDF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8286B70" w14:textId="7E95F7B4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1384" w:type="dxa"/>
            <w:shd w:val="clear" w:color="auto" w:fill="auto"/>
          </w:tcPr>
          <w:p w14:paraId="41AEAD23" w14:textId="4CEC7D11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6534DE85" w14:textId="2786E3FF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instalacji kolektorów słonecznych</w:t>
            </w:r>
          </w:p>
        </w:tc>
        <w:tc>
          <w:tcPr>
            <w:tcW w:w="3855" w:type="dxa"/>
          </w:tcPr>
          <w:p w14:paraId="3849871B" w14:textId="2E0122D5" w:rsidR="009C1C7D" w:rsidRPr="00841E58" w:rsidRDefault="164D4EE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7D0FB22" w14:textId="5B8228B6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14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1BC6108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A281C5" w14:textId="1F257FEB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1384" w:type="dxa"/>
            <w:shd w:val="clear" w:color="auto" w:fill="auto"/>
          </w:tcPr>
          <w:p w14:paraId="14591DEA" w14:textId="7CE579E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39DD4817" w14:textId="0A82DC67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magazynów energii elektrycznej</w:t>
            </w:r>
          </w:p>
        </w:tc>
        <w:tc>
          <w:tcPr>
            <w:tcW w:w="3855" w:type="dxa"/>
          </w:tcPr>
          <w:p w14:paraId="79236907" w14:textId="39EFB6F7" w:rsidR="009C1C7D" w:rsidRPr="00841E58" w:rsidRDefault="729E5159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81271B" w14:textId="42C82DD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15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CCF2DF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DCFC1D3" w14:textId="7649CC1D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1384" w:type="dxa"/>
            <w:shd w:val="clear" w:color="auto" w:fill="auto"/>
          </w:tcPr>
          <w:p w14:paraId="264BB975" w14:textId="594E1F87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42169672" w14:textId="251C5C28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Warunki techniczne elementów przesyłowych sieci ciepłowniczej</w:t>
            </w:r>
          </w:p>
        </w:tc>
        <w:tc>
          <w:tcPr>
            <w:tcW w:w="3855" w:type="dxa"/>
          </w:tcPr>
          <w:p w14:paraId="77965E30" w14:textId="4A928B76" w:rsidR="009C1C7D" w:rsidRPr="00841E58" w:rsidRDefault="371DAFAF" w:rsidP="009C1C7D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A86247" w14:textId="531A9CB4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16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3583BE9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1A3F926" w14:textId="058ABE57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12.</w:t>
            </w:r>
          </w:p>
        </w:tc>
        <w:tc>
          <w:tcPr>
            <w:tcW w:w="1384" w:type="dxa"/>
            <w:shd w:val="clear" w:color="auto" w:fill="auto"/>
          </w:tcPr>
          <w:p w14:paraId="2A99F388" w14:textId="37F9A3A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6F20823E" w14:textId="7F0702DE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Warunki techniczne kotłów elektrodowych</w:t>
            </w:r>
          </w:p>
        </w:tc>
        <w:tc>
          <w:tcPr>
            <w:tcW w:w="3855" w:type="dxa"/>
          </w:tcPr>
          <w:p w14:paraId="4D317C8F" w14:textId="7E6F4E34" w:rsidR="009C1C7D" w:rsidRPr="00841E58" w:rsidRDefault="53F6C22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E84537C" w14:textId="462D163A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17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4E35E4E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3814510" w14:textId="36B4C089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13.</w:t>
            </w:r>
          </w:p>
        </w:tc>
        <w:tc>
          <w:tcPr>
            <w:tcW w:w="1384" w:type="dxa"/>
          </w:tcPr>
          <w:p w14:paraId="1143366E" w14:textId="4B06055F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</w:tcPr>
          <w:p w14:paraId="5A8BD59A" w14:textId="0B4A5445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biogazu pochodzenia rolniczego</w:t>
            </w:r>
          </w:p>
        </w:tc>
        <w:tc>
          <w:tcPr>
            <w:tcW w:w="3855" w:type="dxa"/>
          </w:tcPr>
          <w:p w14:paraId="418E6543" w14:textId="6D1C0077" w:rsidR="009C1C7D" w:rsidRPr="00841E58" w:rsidRDefault="5716A62E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2EEF2F6B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1F1E9D49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0ECF9FE6" w14:textId="0245086C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18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AE6DE22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158CEB3" w14:textId="7056BFDA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</w:t>
            </w:r>
          </w:p>
        </w:tc>
        <w:tc>
          <w:tcPr>
            <w:tcW w:w="1384" w:type="dxa"/>
          </w:tcPr>
          <w:p w14:paraId="26FE8E7B" w14:textId="6295DEC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</w:tcPr>
          <w:p w14:paraId="2A90A00F" w14:textId="5E23ECCD" w:rsidR="009C1C7D" w:rsidRPr="00841E58" w:rsidRDefault="0AA1F3DA" w:rsidP="009C1C7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Magazyny biogazu</w:t>
            </w:r>
          </w:p>
          <w:p w14:paraId="0EACDC47" w14:textId="51FBAB7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5" w:type="dxa"/>
          </w:tcPr>
          <w:p w14:paraId="188B503C" w14:textId="664ACB04" w:rsidR="009C1C7D" w:rsidRPr="00841E58" w:rsidRDefault="2748CE18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2AD59FD1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5E5D7B6B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3391C95E" w14:textId="542C440D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19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66B003E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02538" w14:textId="1B08E659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</w:t>
            </w:r>
          </w:p>
        </w:tc>
        <w:tc>
          <w:tcPr>
            <w:tcW w:w="1384" w:type="dxa"/>
            <w:shd w:val="clear" w:color="auto" w:fill="auto"/>
          </w:tcPr>
          <w:p w14:paraId="0BF0B1A9" w14:textId="1B353925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2BDC4B7B" w14:textId="63DDFA3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Nowe urządzenia i materiały</w:t>
            </w:r>
          </w:p>
        </w:tc>
        <w:tc>
          <w:tcPr>
            <w:tcW w:w="3855" w:type="dxa"/>
          </w:tcPr>
          <w:p w14:paraId="3D48722B" w14:textId="44239ED5" w:rsidR="009C1C7D" w:rsidRPr="00841E58" w:rsidRDefault="6D142CEC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F50B636" w14:textId="67EA50BA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33B2DF4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DE7713C" w14:textId="5D382879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16.</w:t>
            </w:r>
          </w:p>
        </w:tc>
        <w:tc>
          <w:tcPr>
            <w:tcW w:w="1384" w:type="dxa"/>
            <w:shd w:val="clear" w:color="auto" w:fill="auto"/>
          </w:tcPr>
          <w:p w14:paraId="62EFFC16" w14:textId="55D4C52E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2BA6CA69" w14:textId="5E9D4E33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Temperatura i ilość ciepłej wody użytkowej</w:t>
            </w:r>
          </w:p>
        </w:tc>
        <w:tc>
          <w:tcPr>
            <w:tcW w:w="3855" w:type="dxa"/>
          </w:tcPr>
          <w:p w14:paraId="38AFDFA2" w14:textId="02CD5528" w:rsidR="009C1C7D" w:rsidRPr="00841E58" w:rsidRDefault="72234220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4E231A40" w14:textId="23107B9D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64B77BE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4B20E13" w14:textId="67214F76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17.</w:t>
            </w:r>
          </w:p>
        </w:tc>
        <w:tc>
          <w:tcPr>
            <w:tcW w:w="1384" w:type="dxa"/>
            <w:shd w:val="clear" w:color="auto" w:fill="auto"/>
          </w:tcPr>
          <w:p w14:paraId="7DD2D181" w14:textId="7CB2B67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1BBC4391" w14:textId="1C7F241B" w:rsidR="009C1C7D" w:rsidRPr="00841E58" w:rsidRDefault="7CF0F5DD" w:rsidP="3467BFDA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Komfort cieplny </w:t>
            </w:r>
            <w:r w:rsidR="60CA2A33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Odbiorców</w:t>
            </w:r>
          </w:p>
        </w:tc>
        <w:tc>
          <w:tcPr>
            <w:tcW w:w="3855" w:type="dxa"/>
          </w:tcPr>
          <w:p w14:paraId="2078D557" w14:textId="0CA40138" w:rsidR="009C1C7D" w:rsidRPr="00841E58" w:rsidRDefault="5980F002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9D1EE8" w14:textId="4A62ECF5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5EB12B1C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EB23F9B" w14:textId="4C23D604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18.</w:t>
            </w:r>
          </w:p>
        </w:tc>
        <w:tc>
          <w:tcPr>
            <w:tcW w:w="1384" w:type="dxa"/>
          </w:tcPr>
          <w:p w14:paraId="773F0E5F" w14:textId="0CF37C3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49175663" w14:textId="73D112A8" w:rsidR="009C1C7D" w:rsidRPr="00841E58" w:rsidRDefault="67C21C20" w:rsidP="51E0BA5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Spójność </w:t>
            </w:r>
            <w:r w:rsidR="2CA55324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Systemu </w:t>
            </w:r>
            <w:r w:rsidR="63F77C58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Demonstracyjnego</w:t>
            </w:r>
          </w:p>
        </w:tc>
        <w:tc>
          <w:tcPr>
            <w:tcW w:w="3855" w:type="dxa"/>
          </w:tcPr>
          <w:p w14:paraId="1F59E1D1" w14:textId="5E5B46F9" w:rsidR="009C1C7D" w:rsidRPr="00841E58" w:rsidRDefault="58DF0B0F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34D70BC1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29833CF1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5638DE33" w14:textId="5029525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45CBA2F6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09F4636" w14:textId="6105A7B7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19.</w:t>
            </w:r>
          </w:p>
        </w:tc>
        <w:tc>
          <w:tcPr>
            <w:tcW w:w="1384" w:type="dxa"/>
          </w:tcPr>
          <w:p w14:paraId="59557BA1" w14:textId="590AFAE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3F74AC8D" w14:textId="154792A3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Dostarczanie ciepłej wody użytkowej</w:t>
            </w:r>
          </w:p>
        </w:tc>
        <w:tc>
          <w:tcPr>
            <w:tcW w:w="3855" w:type="dxa"/>
          </w:tcPr>
          <w:p w14:paraId="083C90FF" w14:textId="00F3E983" w:rsidR="67ED3281" w:rsidRPr="00841E58" w:rsidRDefault="25E870BA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A0C67A0" w14:textId="4898144D" w:rsidR="009C1C7D" w:rsidRPr="00841E58" w:rsidRDefault="009C1C7D" w:rsidP="231F690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8F04D20" w14:textId="5C47A2B3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6040AA3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324FAE" w14:textId="4B90C1BC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20.</w:t>
            </w:r>
          </w:p>
        </w:tc>
        <w:tc>
          <w:tcPr>
            <w:tcW w:w="1384" w:type="dxa"/>
          </w:tcPr>
          <w:p w14:paraId="4427A140" w14:textId="6443488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3F61E253" w14:textId="1AE1293C" w:rsidR="009C1C7D" w:rsidRPr="00841E58" w:rsidRDefault="36310FC9" w:rsidP="33123B6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Wielkość </w:t>
            </w:r>
            <w:r w:rsidR="70C8864C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Demonstra</w:t>
            </w:r>
            <w:r w:rsidR="07DE9124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tora Technologii</w:t>
            </w:r>
          </w:p>
        </w:tc>
        <w:tc>
          <w:tcPr>
            <w:tcW w:w="3855" w:type="dxa"/>
          </w:tcPr>
          <w:p w14:paraId="2E73A938" w14:textId="4F844A91" w:rsidR="589D1966" w:rsidRPr="00841E58" w:rsidRDefault="07D4712A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29346E55" w14:textId="6DC37945" w:rsidR="009C1C7D" w:rsidRPr="00841E58" w:rsidRDefault="009C1C7D" w:rsidP="231F690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B798719" w14:textId="43398C7C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AD1676" w:rsidRPr="00841E58" w14:paraId="495C1D7D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F2F6859" w14:textId="5162BD5B" w:rsidR="00AD1676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21.</w:t>
            </w:r>
          </w:p>
        </w:tc>
        <w:tc>
          <w:tcPr>
            <w:tcW w:w="1384" w:type="dxa"/>
          </w:tcPr>
          <w:p w14:paraId="68C30967" w14:textId="626D105F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1D4CA3EA" w14:textId="0D1A0154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Udział powierzchni użytkowej Lokali Mieszkalnych</w:t>
            </w:r>
          </w:p>
        </w:tc>
        <w:tc>
          <w:tcPr>
            <w:tcW w:w="3855" w:type="dxa"/>
          </w:tcPr>
          <w:p w14:paraId="20390647" w14:textId="6EBE9539" w:rsidR="00AD1676" w:rsidRPr="00841E58" w:rsidRDefault="7B5ED9C2" w:rsidP="4E7D4C5E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0CE4138F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30B693B8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46B28319" w14:textId="11CF5AA0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AD1676" w:rsidRPr="00841E58" w14:paraId="715B199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4311574" w14:textId="6AC5A436" w:rsidR="00AD1676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bookmarkStart w:id="20" w:name="_Hlk67056489"/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22.</w:t>
            </w:r>
          </w:p>
        </w:tc>
        <w:tc>
          <w:tcPr>
            <w:tcW w:w="1384" w:type="dxa"/>
          </w:tcPr>
          <w:p w14:paraId="5A10D0FD" w14:textId="554C8FCE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22E6F8C" w14:textId="7535AB72" w:rsidR="00AD1676" w:rsidRPr="00841E58" w:rsidRDefault="71959458" w:rsidP="33123B6E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Warunki ogólne dotyczące biogazowni oraz warunki techniczne rurociągów do przesyłu biogazu/biometanu</w:t>
            </w:r>
          </w:p>
        </w:tc>
        <w:tc>
          <w:tcPr>
            <w:tcW w:w="3855" w:type="dxa"/>
          </w:tcPr>
          <w:p w14:paraId="580A721E" w14:textId="547BBA25" w:rsidR="4526CCA7" w:rsidRPr="00841E58" w:rsidRDefault="741B73B0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A7A2E71" w14:textId="15DC1115" w:rsidR="00AD1676" w:rsidRPr="00841E58" w:rsidRDefault="00AD1676" w:rsidP="00AD167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958" w:type="dxa"/>
          </w:tcPr>
          <w:p w14:paraId="1C548410" w14:textId="0A795552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21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AD1676" w:rsidRPr="00841E58" w14:paraId="08E51A2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BADAEB" w14:textId="4C88B85A" w:rsidR="00AD1676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23.</w:t>
            </w:r>
          </w:p>
        </w:tc>
        <w:tc>
          <w:tcPr>
            <w:tcW w:w="1384" w:type="dxa"/>
          </w:tcPr>
          <w:p w14:paraId="6F6D6154" w14:textId="26FF3DE9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23BCC4D" w14:textId="28F6D31C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Bezodorowość</w:t>
            </w:r>
          </w:p>
        </w:tc>
        <w:tc>
          <w:tcPr>
            <w:tcW w:w="3855" w:type="dxa"/>
          </w:tcPr>
          <w:p w14:paraId="5B197851" w14:textId="206F9296" w:rsidR="00AD1676" w:rsidRPr="00841E58" w:rsidRDefault="32F1EBE0" w:rsidP="4E7D4C5E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61D86690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53503ED4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7B29AD2A" w14:textId="2E560EDA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ins w:id="22" w:author="Autor">
              <w:r w:rsidR="00D13798">
                <w:rPr>
                  <w:rFonts w:asciiTheme="minorHAnsi" w:eastAsia="Calibri" w:hAnsiTheme="minorHAnsi" w:cstheme="minorHAnsi"/>
                  <w:szCs w:val="22"/>
                </w:rPr>
                <w:t>/nie dotyczy</w:t>
              </w:r>
            </w:ins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668DF702" w:rsidRPr="00841E58" w14:paraId="7E585C92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3844CCA" w14:textId="03A9A3FC" w:rsidR="668DF702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24.</w:t>
            </w:r>
          </w:p>
        </w:tc>
        <w:tc>
          <w:tcPr>
            <w:tcW w:w="1384" w:type="dxa"/>
          </w:tcPr>
          <w:p w14:paraId="4A9B2329" w14:textId="6615B245" w:rsidR="24F2F965" w:rsidRPr="00841E58" w:rsidRDefault="24F2F965" w:rsidP="668DF70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36E6F11" w14:textId="53D30DA3" w:rsidR="3154A4E2" w:rsidRPr="00841E58" w:rsidRDefault="176B4BDF" w:rsidP="668DF702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Utrzymanie Udziału Odnawialnych Źródeł Energii w </w:t>
            </w:r>
            <w:r w:rsidR="3B06AA6D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Demonstratorze Technologii</w:t>
            </w:r>
          </w:p>
        </w:tc>
        <w:tc>
          <w:tcPr>
            <w:tcW w:w="3855" w:type="dxa"/>
          </w:tcPr>
          <w:p w14:paraId="2A2737FE" w14:textId="49988B15" w:rsidR="27B8076D" w:rsidRPr="00841E58" w:rsidRDefault="4526BEFF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3E45A3E7" w14:textId="447322C4" w:rsidR="668DF702" w:rsidRPr="00841E58" w:rsidRDefault="668DF702" w:rsidP="668DF70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2088FC35" w14:textId="026FDF83" w:rsidR="3154A4E2" w:rsidRPr="00841E58" w:rsidRDefault="3154A4E2" w:rsidP="668DF702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3067040B" w14:textId="258BE8B3" w:rsidR="668DF702" w:rsidRPr="00841E58" w:rsidRDefault="668DF702" w:rsidP="668DF702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668DF702" w:rsidRPr="00841E58" w14:paraId="620F9956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E19168" w14:textId="128819C0" w:rsidR="668DF702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25.</w:t>
            </w:r>
          </w:p>
        </w:tc>
        <w:tc>
          <w:tcPr>
            <w:tcW w:w="1384" w:type="dxa"/>
          </w:tcPr>
          <w:p w14:paraId="0203C3F7" w14:textId="49AECBE0" w:rsidR="588408DC" w:rsidRPr="00841E58" w:rsidRDefault="588408DC" w:rsidP="668DF70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B49BA3F" w14:textId="16D20D55" w:rsidR="2E8D530A" w:rsidRPr="00841E58" w:rsidRDefault="7B8309A8" w:rsidP="668DF70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Zapewnienie ciągłości dostaw ciepła</w:t>
            </w:r>
          </w:p>
        </w:tc>
        <w:tc>
          <w:tcPr>
            <w:tcW w:w="3855" w:type="dxa"/>
          </w:tcPr>
          <w:p w14:paraId="1EC66BAC" w14:textId="410A5AEA" w:rsidR="65158D06" w:rsidRPr="00841E58" w:rsidRDefault="2806A125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EC4E407" w14:textId="02C95CF3" w:rsidR="668DF702" w:rsidRPr="00841E58" w:rsidRDefault="668DF702" w:rsidP="668DF70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8490B08" w14:textId="026FDF83" w:rsidR="5D314832" w:rsidRPr="00841E58" w:rsidRDefault="5D314832" w:rsidP="668DF702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2C71B774" w14:textId="4E87F23D" w:rsidR="668DF702" w:rsidRPr="00841E58" w:rsidRDefault="668DF702" w:rsidP="668DF702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D1676" w:rsidRPr="00841E58" w14:paraId="1D5F540D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69DD4E" w14:textId="03E652A2" w:rsidR="00AD1676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26.</w:t>
            </w:r>
          </w:p>
        </w:tc>
        <w:tc>
          <w:tcPr>
            <w:tcW w:w="1384" w:type="dxa"/>
          </w:tcPr>
          <w:p w14:paraId="075BDE45" w14:textId="200DAD3E" w:rsidR="00AD1676" w:rsidRPr="00841E58" w:rsidRDefault="00AD1676" w:rsidP="00AD1676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6A6AA3E1" w14:textId="47BBF5B8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Ograniczenie emisji i ochrona przed hałasem</w:t>
            </w:r>
          </w:p>
        </w:tc>
        <w:tc>
          <w:tcPr>
            <w:tcW w:w="3855" w:type="dxa"/>
          </w:tcPr>
          <w:p w14:paraId="2DB0A350" w14:textId="7E1051E4" w:rsidR="4526CCA7" w:rsidRPr="00841E58" w:rsidRDefault="7DA85498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81DCC07" w14:textId="77777777" w:rsidR="00AD1676" w:rsidRPr="00841E58" w:rsidRDefault="00AD1676" w:rsidP="00AD167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A28E17D" w14:textId="667C2471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AD1676" w:rsidRPr="00841E58" w14:paraId="1A87FEC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4B0AA4" w14:textId="56DD1025" w:rsidR="00AD1676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27.</w:t>
            </w:r>
          </w:p>
        </w:tc>
        <w:tc>
          <w:tcPr>
            <w:tcW w:w="1384" w:type="dxa"/>
          </w:tcPr>
          <w:p w14:paraId="68E4194E" w14:textId="10CE77A7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11ABBC7A" w14:textId="5BD0F30B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Bezpieczeństwo - zapewnienie standardów BHP i ppoż. </w:t>
            </w:r>
          </w:p>
        </w:tc>
        <w:tc>
          <w:tcPr>
            <w:tcW w:w="3855" w:type="dxa"/>
          </w:tcPr>
          <w:p w14:paraId="12B3A681" w14:textId="645126D4" w:rsidR="4526CCA7" w:rsidRPr="00841E58" w:rsidRDefault="6EDCA8EB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046A4075" w14:textId="70085A08" w:rsidR="00AD1676" w:rsidRPr="00841E58" w:rsidRDefault="00AD1676" w:rsidP="00AD167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958" w:type="dxa"/>
          </w:tcPr>
          <w:p w14:paraId="7B377B74" w14:textId="18DE68DA" w:rsidR="00AD1676" w:rsidRPr="00841E58" w:rsidRDefault="2046B1D9" w:rsidP="668DF702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Ocena na zasadzie „spełniono/nie spełniono”.</w:t>
            </w:r>
            <w:bookmarkEnd w:id="20"/>
          </w:p>
        </w:tc>
      </w:tr>
      <w:tr w:rsidR="00EA45A0" w:rsidRPr="00841E58" w14:paraId="5EC74F3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E9BA6A" w14:textId="376226ED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28.</w:t>
            </w:r>
          </w:p>
        </w:tc>
        <w:tc>
          <w:tcPr>
            <w:tcW w:w="1384" w:type="dxa"/>
          </w:tcPr>
          <w:p w14:paraId="2CA1261D" w14:textId="32583ED8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3D3FE374" w14:textId="7E6FA9EC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Opomiarowanie i sterowanie manualne</w:t>
            </w:r>
          </w:p>
        </w:tc>
        <w:tc>
          <w:tcPr>
            <w:tcW w:w="3855" w:type="dxa"/>
          </w:tcPr>
          <w:p w14:paraId="205290CE" w14:textId="0F1AF098" w:rsidR="21ADF6B1" w:rsidRPr="00841E58" w:rsidRDefault="1592E839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705A677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0ED00E75" w14:textId="4F2DF2C0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1FE943A6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37709B" w14:textId="2DB722EF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29.</w:t>
            </w:r>
          </w:p>
        </w:tc>
        <w:tc>
          <w:tcPr>
            <w:tcW w:w="1384" w:type="dxa"/>
          </w:tcPr>
          <w:p w14:paraId="1CD6D18D" w14:textId="77777777" w:rsidR="00EA45A0" w:rsidRPr="00841E58" w:rsidRDefault="00EA45A0" w:rsidP="00EA45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  <w:p w14:paraId="3DE7C8A5" w14:textId="77777777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80" w:type="dxa"/>
          </w:tcPr>
          <w:p w14:paraId="00092FB9" w14:textId="7831C9CA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Urządzenia pomiarowo-kontrolne</w:t>
            </w:r>
          </w:p>
        </w:tc>
        <w:tc>
          <w:tcPr>
            <w:tcW w:w="3855" w:type="dxa"/>
          </w:tcPr>
          <w:p w14:paraId="4ACD73A3" w14:textId="0C0B244A" w:rsidR="49E101E4" w:rsidRPr="00841E58" w:rsidRDefault="1D850763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B786E25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6268C82" w14:textId="4AECBF49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38DC9BBB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65C937" w14:textId="47A4262A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384" w:type="dxa"/>
          </w:tcPr>
          <w:p w14:paraId="66E4F7CE" w14:textId="7E183CA3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790375D8" w14:textId="02DB3D2B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System sterowania i kontroli procesu</w:t>
            </w:r>
          </w:p>
        </w:tc>
        <w:tc>
          <w:tcPr>
            <w:tcW w:w="3855" w:type="dxa"/>
          </w:tcPr>
          <w:p w14:paraId="14CCE1C6" w14:textId="5CAACE44" w:rsidR="00EA45A0" w:rsidRPr="00841E58" w:rsidRDefault="31B73583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2FE179D" w14:textId="1B1E1763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13D5750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A125B4B" w14:textId="4448E160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31.</w:t>
            </w:r>
          </w:p>
        </w:tc>
        <w:tc>
          <w:tcPr>
            <w:tcW w:w="1384" w:type="dxa"/>
          </w:tcPr>
          <w:p w14:paraId="1D451D05" w14:textId="32343811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7F771B4F" w14:textId="1857B03B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Serwis gwarancyjny</w:t>
            </w:r>
          </w:p>
        </w:tc>
        <w:tc>
          <w:tcPr>
            <w:tcW w:w="3855" w:type="dxa"/>
          </w:tcPr>
          <w:p w14:paraId="15384F51" w14:textId="6C734BE2" w:rsidR="49E101E4" w:rsidRPr="00841E58" w:rsidRDefault="1D3FB057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75FA561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B58417F" w14:textId="35DE8B6A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048A9C4A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F1BA1E" w14:textId="41789BD0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32.</w:t>
            </w:r>
          </w:p>
        </w:tc>
        <w:tc>
          <w:tcPr>
            <w:tcW w:w="1384" w:type="dxa"/>
          </w:tcPr>
          <w:p w14:paraId="647DE724" w14:textId="771088EB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4D192C8A" w14:textId="49F86BA3" w:rsidR="00EA45A0" w:rsidRPr="00841E58" w:rsidRDefault="49E101E4" w:rsidP="3467BFDA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Szkoleni</w:t>
            </w:r>
            <w:r w:rsidR="26E77A6C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3855" w:type="dxa"/>
          </w:tcPr>
          <w:p w14:paraId="374015E9" w14:textId="2CD96346" w:rsidR="49E101E4" w:rsidRPr="00841E58" w:rsidRDefault="74297331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9CE8984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37E6F8F" w14:textId="01884827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74CF8E51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14D340C" w14:textId="7B52B2C6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33.</w:t>
            </w:r>
          </w:p>
        </w:tc>
        <w:tc>
          <w:tcPr>
            <w:tcW w:w="1384" w:type="dxa"/>
          </w:tcPr>
          <w:p w14:paraId="79D274EA" w14:textId="6ECBAD04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19DC3CEE" w14:textId="16B96AB7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Instrukcje</w:t>
            </w:r>
          </w:p>
        </w:tc>
        <w:tc>
          <w:tcPr>
            <w:tcW w:w="3855" w:type="dxa"/>
          </w:tcPr>
          <w:p w14:paraId="311A3D1F" w14:textId="72430AB7" w:rsidR="00EA45A0" w:rsidRPr="00841E58" w:rsidRDefault="09BD2D08" w:rsidP="00EA45A0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A78CC0" w14:textId="3992DF4A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17612348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691BD0C" w14:textId="2A56E5EC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34.</w:t>
            </w:r>
          </w:p>
        </w:tc>
        <w:tc>
          <w:tcPr>
            <w:tcW w:w="1384" w:type="dxa"/>
            <w:shd w:val="clear" w:color="auto" w:fill="auto"/>
          </w:tcPr>
          <w:p w14:paraId="700E454E" w14:textId="02C87D48" w:rsidR="00EA45A0" w:rsidRPr="00841E58" w:rsidRDefault="5240159C" w:rsidP="668DF702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  <w:shd w:val="clear" w:color="auto" w:fill="auto"/>
          </w:tcPr>
          <w:p w14:paraId="6E85BA45" w14:textId="288FA651" w:rsidR="00EA45A0" w:rsidRPr="00841E58" w:rsidRDefault="30BEF247" w:rsidP="668DF702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Lokalizacja </w:t>
            </w:r>
            <w:r w:rsidR="2AD0C2A5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Demonstratora Technologii</w:t>
            </w:r>
          </w:p>
        </w:tc>
        <w:tc>
          <w:tcPr>
            <w:tcW w:w="3855" w:type="dxa"/>
          </w:tcPr>
          <w:p w14:paraId="1B47C980" w14:textId="4991FAA2" w:rsidR="00EA45A0" w:rsidRPr="00841E58" w:rsidRDefault="4A6D4268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C0A04A6" w14:textId="572EED1F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D13798" w:rsidRPr="00841E58" w14:paraId="78224FBA" w14:textId="77777777" w:rsidTr="65F284A4">
        <w:trPr>
          <w:jc w:val="center"/>
          <w:ins w:id="23" w:author="Autor"/>
        </w:trPr>
        <w:tc>
          <w:tcPr>
            <w:tcW w:w="585" w:type="dxa"/>
            <w:shd w:val="clear" w:color="auto" w:fill="C5E0B3" w:themeFill="accent6" w:themeFillTint="66"/>
          </w:tcPr>
          <w:p w14:paraId="52542328" w14:textId="7188BE60" w:rsidR="00D13798" w:rsidRPr="00841E58" w:rsidRDefault="00D13798" w:rsidP="00D43E60">
            <w:pPr>
              <w:pStyle w:val="Akapitzlist"/>
              <w:spacing w:line="259" w:lineRule="auto"/>
              <w:ind w:left="0"/>
              <w:jc w:val="center"/>
              <w:rPr>
                <w:ins w:id="24" w:author="Autor"/>
                <w:rFonts w:eastAsia="Calibri" w:cstheme="minorHAnsi"/>
                <w:b/>
                <w:sz w:val="22"/>
                <w:szCs w:val="22"/>
              </w:rPr>
            </w:pPr>
            <w:ins w:id="25" w:author="Autor">
              <w:r>
                <w:rPr>
                  <w:rFonts w:eastAsia="Calibri" w:cstheme="minorHAnsi"/>
                  <w:b/>
                  <w:sz w:val="22"/>
                  <w:szCs w:val="22"/>
                </w:rPr>
                <w:t>35.</w:t>
              </w:r>
            </w:ins>
          </w:p>
        </w:tc>
        <w:tc>
          <w:tcPr>
            <w:tcW w:w="1384" w:type="dxa"/>
            <w:shd w:val="clear" w:color="auto" w:fill="auto"/>
          </w:tcPr>
          <w:p w14:paraId="00D5AA0D" w14:textId="3768ED26" w:rsidR="00D13798" w:rsidRPr="00841E58" w:rsidRDefault="00D13798" w:rsidP="668DF702">
            <w:pPr>
              <w:spacing w:after="160" w:line="259" w:lineRule="auto"/>
              <w:rPr>
                <w:ins w:id="26" w:author="Autor"/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ins w:id="27" w:author="Autor">
              <w:r>
                <w:rPr>
                  <w:rFonts w:cstheme="minorHAnsi"/>
                  <w:b/>
                  <w:bCs/>
                  <w:color w:val="000000" w:themeColor="text1"/>
                  <w:sz w:val="22"/>
                  <w:szCs w:val="22"/>
                </w:rPr>
                <w:t>Demonstrator</w:t>
              </w:r>
            </w:ins>
          </w:p>
        </w:tc>
        <w:tc>
          <w:tcPr>
            <w:tcW w:w="2280" w:type="dxa"/>
            <w:shd w:val="clear" w:color="auto" w:fill="auto"/>
          </w:tcPr>
          <w:p w14:paraId="1FE95325" w14:textId="413556D9" w:rsidR="00D13798" w:rsidRPr="00841E58" w:rsidRDefault="00D13798" w:rsidP="668DF702">
            <w:pPr>
              <w:rPr>
                <w:ins w:id="28" w:author="Autor"/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ins w:id="29" w:author="Autor">
              <w:r w:rsidRPr="00D13798">
                <w:rPr>
                  <w:rFonts w:cstheme="minorHAnsi"/>
                  <w:b/>
                  <w:bCs/>
                  <w:color w:val="000000" w:themeColor="text1"/>
                  <w:sz w:val="22"/>
                  <w:szCs w:val="22"/>
                </w:rPr>
                <w:t>Skala demonstracji determinowana budżetem</w:t>
              </w:r>
            </w:ins>
          </w:p>
        </w:tc>
        <w:tc>
          <w:tcPr>
            <w:tcW w:w="3855" w:type="dxa"/>
          </w:tcPr>
          <w:p w14:paraId="5527828A" w14:textId="0778B73C" w:rsidR="00D13798" w:rsidRPr="00841E58" w:rsidRDefault="00D13798" w:rsidP="668DF702">
            <w:pPr>
              <w:rPr>
                <w:ins w:id="30" w:author="Autor"/>
                <w:rFonts w:eastAsia="Calibri" w:cstheme="minorHAnsi"/>
              </w:rPr>
            </w:pPr>
            <w:ins w:id="31" w:author="Autor">
              <w:r w:rsidRPr="00841E58">
                <w:rPr>
                  <w:rFonts w:asciiTheme="minorHAnsi" w:eastAsia="Calibri" w:hAnsiTheme="minorHAnsi" w:cstheme="minorHAnsi"/>
                </w:rPr>
                <w:t>Zamawiający zweryfikuje, czy Wnioskodawca we Wniosku zadeklarował, że spełni to Wymaganie Obligatoryjne.</w:t>
              </w:r>
            </w:ins>
          </w:p>
        </w:tc>
        <w:tc>
          <w:tcPr>
            <w:tcW w:w="2958" w:type="dxa"/>
          </w:tcPr>
          <w:p w14:paraId="67C7D424" w14:textId="6A268DD3" w:rsidR="00D13798" w:rsidRPr="00841E58" w:rsidRDefault="00D13798" w:rsidP="00EA45A0">
            <w:pPr>
              <w:spacing w:after="160" w:line="259" w:lineRule="auto"/>
              <w:rPr>
                <w:ins w:id="32" w:author="Autor"/>
                <w:rFonts w:eastAsia="Calibri" w:cstheme="minorHAnsi"/>
                <w:szCs w:val="22"/>
              </w:rPr>
            </w:pPr>
            <w:ins w:id="33" w:author="Autor">
              <w:r w:rsidRPr="00841E58">
                <w:rPr>
                  <w:rFonts w:asciiTheme="minorHAnsi" w:eastAsia="Calibri" w:hAnsiTheme="minorHAnsi" w:cstheme="minorHAnsi"/>
                  <w:szCs w:val="22"/>
                </w:rPr>
                <w:t>Ocena na zasadzie „spełniono/nie spełniono”.</w:t>
              </w:r>
            </w:ins>
          </w:p>
        </w:tc>
      </w:tr>
    </w:tbl>
    <w:p w14:paraId="486C01FB" w14:textId="18D9A565" w:rsidR="00FD46CB" w:rsidRPr="00841E58" w:rsidRDefault="00FD46CB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CFED324" w14:textId="19EB5BE5" w:rsidR="73AE6713" w:rsidRPr="00841E58" w:rsidRDefault="73AE6713" w:rsidP="668DF702">
      <w:pPr>
        <w:spacing w:after="16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ocen</w:t>
      </w:r>
      <w:r w:rsidR="4927F01B" w:rsidRPr="00841E58">
        <w:rPr>
          <w:rFonts w:eastAsia="Calibri" w:cstheme="minorHAnsi"/>
          <w:color w:val="000000" w:themeColor="text1"/>
          <w:sz w:val="22"/>
          <w:szCs w:val="22"/>
        </w:rPr>
        <w:t>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(tak/nie), czy </w:t>
      </w:r>
      <w:r w:rsidR="004A1C36" w:rsidRPr="00841E58">
        <w:rPr>
          <w:rFonts w:eastAsia="Calibri" w:cstheme="minorHAnsi"/>
          <w:color w:val="000000" w:themeColor="text1"/>
          <w:sz w:val="22"/>
          <w:szCs w:val="22"/>
        </w:rPr>
        <w:t xml:space="preserve">Wnioskodawca 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>przedstawi</w:t>
      </w:r>
      <w:r w:rsidR="2BECB5E1" w:rsidRPr="00841E58">
        <w:rPr>
          <w:rFonts w:eastAsia="Calibri" w:cstheme="minorHAnsi"/>
          <w:color w:val="000000" w:themeColor="text1"/>
          <w:sz w:val="22"/>
          <w:szCs w:val="22"/>
        </w:rPr>
        <w:t>ł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 szczegółow</w:t>
      </w:r>
      <w:r w:rsidR="1BA3205F" w:rsidRPr="00841E58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 Harmonogram Rzeczowo-Finansow</w:t>
      </w:r>
      <w:r w:rsidR="1BBB9764" w:rsidRPr="00841E58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, według którego planuje zrealizować prace w </w:t>
      </w:r>
      <w:r w:rsidR="7857AC01" w:rsidRPr="00841E58">
        <w:rPr>
          <w:rFonts w:eastAsia="Calibri" w:cstheme="minorHAnsi"/>
          <w:color w:val="000000" w:themeColor="text1"/>
          <w:sz w:val="22"/>
          <w:szCs w:val="22"/>
        </w:rPr>
        <w:t>ramach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454F12D4" w:rsidRPr="00841E58">
        <w:rPr>
          <w:rFonts w:eastAsia="Calibri" w:cstheme="minorHAnsi"/>
          <w:color w:val="000000" w:themeColor="text1"/>
          <w:sz w:val="22"/>
          <w:szCs w:val="22"/>
        </w:rPr>
        <w:t>, zawierający</w:t>
      </w:r>
      <w:r w:rsidR="4D438279" w:rsidRPr="00841E58">
        <w:rPr>
          <w:rFonts w:eastAsia="Calibri" w:cstheme="minorHAnsi"/>
          <w:color w:val="000000" w:themeColor="text1"/>
          <w:sz w:val="22"/>
          <w:szCs w:val="22"/>
        </w:rPr>
        <w:t xml:space="preserve"> co najmniej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FC8A1CD" w14:textId="5939CE76" w:rsidR="7BC9FF2E" w:rsidRPr="00841E58" w:rsidRDefault="7BC9FF2E" w:rsidP="5F190B52">
      <w:pPr>
        <w:pStyle w:val="Akapitzlist"/>
        <w:numPr>
          <w:ilvl w:val="0"/>
          <w:numId w:val="7"/>
        </w:numPr>
        <w:spacing w:after="160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Zadania Badawcze, odpowiadające im Kamienie Milowe i posadowienie ich w czasie,</w:t>
      </w:r>
    </w:p>
    <w:p w14:paraId="0D3EA520" w14:textId="48984BBE" w:rsidR="7BC9FF2E" w:rsidRPr="00841E58" w:rsidRDefault="7BC9FF2E" w:rsidP="5F190B52">
      <w:pPr>
        <w:pStyle w:val="Akapitzlist"/>
        <w:numPr>
          <w:ilvl w:val="0"/>
          <w:numId w:val="7"/>
        </w:numPr>
        <w:spacing w:after="160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wycenę Zadań Badawczych,</w:t>
      </w:r>
    </w:p>
    <w:p w14:paraId="3E329A93" w14:textId="58067D7D" w:rsidR="7BC9FF2E" w:rsidRPr="00841E58" w:rsidRDefault="7BC9FF2E" w:rsidP="755698A9">
      <w:pPr>
        <w:pStyle w:val="Akapitzlist"/>
        <w:numPr>
          <w:ilvl w:val="0"/>
          <w:numId w:val="7"/>
        </w:numPr>
        <w:spacing w:after="160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plan pobierania Zaliczek z uwzględnieniem kwot i terminów ich rozliczania (jeśli ma zastosowanie).</w:t>
      </w:r>
    </w:p>
    <w:p w14:paraId="77A5B682" w14:textId="6460EB4B" w:rsidR="00451692" w:rsidRPr="00841E58" w:rsidRDefault="00451692" w:rsidP="668DF702">
      <w:pPr>
        <w:spacing w:before="240"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bookmarkStart w:id="34" w:name="_Ref57740624"/>
      <w:bookmarkEnd w:id="34"/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II</w:t>
      </w:r>
      <w:r w:rsidR="00404106"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Kryteria </w:t>
      </w:r>
      <w:r w:rsidR="00733C5A" w:rsidRPr="00841E58">
        <w:rPr>
          <w:rFonts w:eastAsia="Calibri" w:cstheme="minorHAnsi"/>
          <w:b/>
          <w:bCs/>
          <w:sz w:val="22"/>
          <w:szCs w:val="22"/>
          <w:lang w:eastAsia="pl-PL"/>
        </w:rPr>
        <w:t>Wymagań Konkursowych</w:t>
      </w:r>
    </w:p>
    <w:p w14:paraId="08FD4619" w14:textId="6F479BA3" w:rsidR="00204293" w:rsidRPr="00841E58" w:rsidRDefault="49166A39" w:rsidP="00BF25BE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841E58">
        <w:rPr>
          <w:rFonts w:eastAsia="Calibri" w:cstheme="minorHAnsi"/>
          <w:noProof/>
          <w:sz w:val="22"/>
          <w:szCs w:val="22"/>
        </w:rPr>
        <w:t xml:space="preserve">Zamawiający </w:t>
      </w:r>
      <w:r w:rsidR="5DC60898" w:rsidRPr="00841E58">
        <w:rPr>
          <w:rFonts w:eastAsia="Calibri" w:cstheme="minorHAnsi"/>
          <w:noProof/>
          <w:sz w:val="22"/>
          <w:szCs w:val="22"/>
        </w:rPr>
        <w:t xml:space="preserve">dokona </w:t>
      </w:r>
      <w:r w:rsidRPr="00841E58">
        <w:rPr>
          <w:rFonts w:eastAsia="Calibri" w:cstheme="minorHAnsi"/>
          <w:noProof/>
          <w:sz w:val="22"/>
          <w:szCs w:val="22"/>
        </w:rPr>
        <w:t xml:space="preserve">oceny </w:t>
      </w:r>
      <w:r w:rsidR="2B25F882" w:rsidRPr="00841E58">
        <w:rPr>
          <w:rFonts w:eastAsia="Calibri" w:cstheme="minorHAnsi"/>
          <w:noProof/>
          <w:sz w:val="22"/>
          <w:szCs w:val="22"/>
        </w:rPr>
        <w:t>Wniosku pod kątem</w:t>
      </w:r>
      <w:r w:rsidRPr="00841E58">
        <w:rPr>
          <w:rFonts w:eastAsia="Calibri" w:cstheme="minorHAnsi"/>
          <w:noProof/>
          <w:sz w:val="22"/>
          <w:szCs w:val="22"/>
        </w:rPr>
        <w:t xml:space="preserve"> </w:t>
      </w:r>
      <w:r w:rsidR="004A1C36" w:rsidRPr="00841E58">
        <w:rPr>
          <w:rFonts w:eastAsia="Calibri" w:cstheme="minorHAnsi"/>
          <w:noProof/>
          <w:sz w:val="22"/>
          <w:szCs w:val="22"/>
        </w:rPr>
        <w:t xml:space="preserve"> </w:t>
      </w:r>
      <w:r w:rsidRPr="00841E58">
        <w:rPr>
          <w:rFonts w:eastAsia="Calibri" w:cstheme="minorHAnsi"/>
          <w:noProof/>
          <w:sz w:val="22"/>
          <w:szCs w:val="22"/>
        </w:rPr>
        <w:t>Kryter</w:t>
      </w:r>
      <w:r w:rsidR="7F8768AA" w:rsidRPr="00841E58">
        <w:rPr>
          <w:rFonts w:eastAsia="Calibri" w:cstheme="minorHAnsi"/>
          <w:noProof/>
          <w:sz w:val="22"/>
          <w:szCs w:val="22"/>
        </w:rPr>
        <w:t>iów</w:t>
      </w:r>
      <w:r w:rsidR="078228E7" w:rsidRPr="00841E58">
        <w:rPr>
          <w:rFonts w:eastAsia="Calibri" w:cstheme="minorHAnsi"/>
          <w:noProof/>
          <w:sz w:val="22"/>
          <w:szCs w:val="22"/>
        </w:rPr>
        <w:t xml:space="preserve"> Wymagań</w:t>
      </w:r>
      <w:r w:rsidRPr="00841E58">
        <w:rPr>
          <w:rFonts w:eastAsia="Calibri" w:cstheme="minorHAnsi"/>
          <w:noProof/>
          <w:sz w:val="22"/>
          <w:szCs w:val="22"/>
        </w:rPr>
        <w:t xml:space="preserve"> Konkursowy</w:t>
      </w:r>
      <w:r w:rsidR="5F793BB6" w:rsidRPr="00841E58">
        <w:rPr>
          <w:rFonts w:eastAsia="Calibri" w:cstheme="minorHAnsi"/>
          <w:noProof/>
          <w:sz w:val="22"/>
          <w:szCs w:val="22"/>
        </w:rPr>
        <w:t>ch</w:t>
      </w:r>
      <w:r w:rsidR="07BDDC24" w:rsidRPr="00841E58">
        <w:rPr>
          <w:rFonts w:eastAsia="Calibri" w:cstheme="minorHAnsi"/>
          <w:noProof/>
          <w:sz w:val="22"/>
          <w:szCs w:val="22"/>
        </w:rPr>
        <w:t xml:space="preserve"> </w:t>
      </w:r>
      <w:r w:rsidR="5842780B" w:rsidRPr="00841E58">
        <w:rPr>
          <w:rFonts w:eastAsia="Calibri" w:cstheme="minorHAnsi"/>
          <w:noProof/>
          <w:sz w:val="22"/>
          <w:szCs w:val="22"/>
        </w:rPr>
        <w:t>opisanych w</w:t>
      </w:r>
      <w:r w:rsidR="07BDDC24" w:rsidRPr="00841E58">
        <w:rPr>
          <w:rFonts w:eastAsia="Calibri" w:cstheme="minorHAnsi"/>
          <w:noProof/>
          <w:sz w:val="22"/>
          <w:szCs w:val="22"/>
        </w:rPr>
        <w:t xml:space="preserve"> Załączniku </w:t>
      </w:r>
      <w:r w:rsidR="423B32B6" w:rsidRPr="00841E58">
        <w:rPr>
          <w:rFonts w:eastAsia="Calibri" w:cstheme="minorHAnsi"/>
          <w:noProof/>
          <w:sz w:val="22"/>
          <w:szCs w:val="22"/>
        </w:rPr>
        <w:t xml:space="preserve">nr </w:t>
      </w:r>
      <w:r w:rsidR="07BDDC24" w:rsidRPr="00841E58">
        <w:rPr>
          <w:rFonts w:eastAsia="Calibri" w:cstheme="minorHAnsi"/>
          <w:noProof/>
          <w:sz w:val="22"/>
          <w:szCs w:val="22"/>
        </w:rPr>
        <w:t>1</w:t>
      </w:r>
      <w:r w:rsidR="22E6F5A8" w:rsidRPr="00841E58">
        <w:rPr>
          <w:rFonts w:eastAsia="Calibri" w:cstheme="minorHAnsi"/>
          <w:noProof/>
          <w:sz w:val="22"/>
          <w:szCs w:val="22"/>
        </w:rPr>
        <w:t xml:space="preserve"> do Regulaminu. </w:t>
      </w:r>
      <w:r w:rsidR="00204293" w:rsidRPr="00841E58">
        <w:rPr>
          <w:rFonts w:eastAsia="Calibri" w:cstheme="minorHAnsi"/>
          <w:noProof/>
          <w:sz w:val="22"/>
          <w:szCs w:val="22"/>
        </w:rPr>
        <w:t xml:space="preserve">Zamawiający w ramach oceny Wniosku pod kątem Kryteriów </w:t>
      </w:r>
      <w:r w:rsidR="2588AE56" w:rsidRPr="00841E58">
        <w:rPr>
          <w:rFonts w:eastAsia="Calibri" w:cstheme="minorHAnsi"/>
          <w:noProof/>
          <w:sz w:val="22"/>
          <w:szCs w:val="22"/>
        </w:rPr>
        <w:t xml:space="preserve">Wymagań </w:t>
      </w:r>
      <w:r w:rsidR="00204293" w:rsidRPr="00841E58">
        <w:rPr>
          <w:rFonts w:eastAsia="Calibri" w:cstheme="minorHAnsi"/>
          <w:noProof/>
          <w:sz w:val="22"/>
          <w:szCs w:val="22"/>
        </w:rPr>
        <w:t xml:space="preserve">Konkursowych będzie przyznawał punkty zgodnie z </w:t>
      </w:r>
      <w:r w:rsidR="001325D4" w:rsidRPr="00841E58">
        <w:rPr>
          <w:rFonts w:eastAsia="Calibri" w:cstheme="minorHAnsi"/>
          <w:noProof/>
          <w:sz w:val="22"/>
          <w:szCs w:val="22"/>
        </w:rPr>
        <w:t xml:space="preserve">Tabelą 3. </w:t>
      </w:r>
      <w:r w:rsidR="00204293" w:rsidRPr="00841E58">
        <w:rPr>
          <w:rFonts w:eastAsia="Calibri" w:cstheme="minorHAnsi"/>
          <w:noProof/>
          <w:sz w:val="22"/>
          <w:szCs w:val="22"/>
        </w:rPr>
        <w:t>Maksymalna</w:t>
      </w:r>
      <w:r w:rsidR="045D217F" w:rsidRPr="00841E58">
        <w:rPr>
          <w:rFonts w:eastAsia="Calibri" w:cstheme="minorHAnsi"/>
          <w:noProof/>
          <w:sz w:val="22"/>
          <w:szCs w:val="22"/>
        </w:rPr>
        <w:t xml:space="preserve"> łączna</w:t>
      </w:r>
      <w:r w:rsidR="00204293" w:rsidRPr="00841E58">
        <w:rPr>
          <w:rFonts w:eastAsia="Calibri" w:cstheme="minorHAnsi"/>
          <w:noProof/>
          <w:sz w:val="22"/>
          <w:szCs w:val="22"/>
        </w:rPr>
        <w:t xml:space="preserve"> liczba punktów </w:t>
      </w:r>
      <w:r w:rsidR="74FE9066" w:rsidRPr="00841E58">
        <w:rPr>
          <w:rFonts w:eastAsia="Calibri" w:cstheme="minorHAnsi"/>
          <w:noProof/>
          <w:sz w:val="22"/>
          <w:szCs w:val="22"/>
        </w:rPr>
        <w:t xml:space="preserve">możliwych do uzyskania </w:t>
      </w:r>
      <w:r w:rsidR="4D4D5444" w:rsidRPr="00841E58">
        <w:rPr>
          <w:rFonts w:eastAsia="Calibri" w:cstheme="minorHAnsi"/>
          <w:noProof/>
          <w:sz w:val="22"/>
          <w:szCs w:val="22"/>
        </w:rPr>
        <w:t>z</w:t>
      </w:r>
      <w:r w:rsidR="025CD300" w:rsidRPr="00841E58">
        <w:rPr>
          <w:rFonts w:eastAsia="Calibri" w:cstheme="minorHAnsi"/>
          <w:noProof/>
          <w:sz w:val="22"/>
          <w:szCs w:val="22"/>
        </w:rPr>
        <w:t xml:space="preserve"> tytułu </w:t>
      </w:r>
      <w:r w:rsidR="4D4D5444" w:rsidRPr="00841E58">
        <w:rPr>
          <w:rFonts w:eastAsia="Calibri" w:cstheme="minorHAnsi"/>
          <w:noProof/>
          <w:sz w:val="22"/>
          <w:szCs w:val="22"/>
        </w:rPr>
        <w:t xml:space="preserve">Kryteriów Wymagań Konkursowych </w:t>
      </w:r>
      <w:r w:rsidR="00204293" w:rsidRPr="00841E58">
        <w:rPr>
          <w:rFonts w:eastAsia="Calibri" w:cstheme="minorHAnsi"/>
          <w:noProof/>
          <w:sz w:val="22"/>
          <w:szCs w:val="22"/>
        </w:rPr>
        <w:t xml:space="preserve">wynosi </w:t>
      </w:r>
      <w:r w:rsidR="00A3703C" w:rsidRPr="00841E58">
        <w:rPr>
          <w:rFonts w:eastAsia="Calibri" w:cstheme="minorHAnsi"/>
          <w:b/>
          <w:bCs/>
          <w:sz w:val="20"/>
          <w:szCs w:val="20"/>
          <w:lang w:eastAsia="pl-PL"/>
        </w:rPr>
        <w:t>100</w:t>
      </w:r>
      <w:r w:rsidR="0090740E" w:rsidRPr="00841E58">
        <w:rPr>
          <w:rFonts w:eastAsia="Calibri" w:cstheme="minorHAnsi"/>
          <w:b/>
          <w:bCs/>
          <w:sz w:val="20"/>
          <w:szCs w:val="20"/>
          <w:lang w:eastAsia="pl-PL"/>
        </w:rPr>
        <w:t xml:space="preserve">,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>przy czym jeśli Wykonawca uwzględnia w Rozwiązaniu Komponent Technologiczny, to maksymalna liczba punktów wynosi 10</w:t>
      </w:r>
      <w:r w:rsidR="00D529E5" w:rsidRPr="00841E58">
        <w:rPr>
          <w:rFonts w:eastAsia="Calibri" w:cstheme="minorHAnsi"/>
          <w:sz w:val="22"/>
          <w:szCs w:val="22"/>
          <w:lang w:eastAsia="pl-PL"/>
        </w:rPr>
        <w:t>1</w:t>
      </w:r>
      <w:r w:rsidR="7E5A13FD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A3C1F2C" w14:textId="62CEE797" w:rsidR="00D31482" w:rsidRPr="00841E58" w:rsidRDefault="00D31482" w:rsidP="00D31482">
      <w:pPr>
        <w:pStyle w:val="Legenda"/>
        <w:keepNext/>
        <w:rPr>
          <w:rFonts w:cstheme="minorHAnsi"/>
        </w:rPr>
      </w:pPr>
      <w:bookmarkStart w:id="35" w:name="_Ref57728896"/>
      <w:r w:rsidRPr="00841E58">
        <w:rPr>
          <w:rFonts w:cstheme="minorHAnsi"/>
        </w:rPr>
        <w:t xml:space="preserve">Tabela </w:t>
      </w:r>
      <w:r w:rsidR="05CD1E0F" w:rsidRPr="00841E58">
        <w:rPr>
          <w:rFonts w:cstheme="minorHAnsi"/>
        </w:rPr>
        <w:t>2</w:t>
      </w:r>
      <w:bookmarkEnd w:id="35"/>
      <w:r w:rsidRPr="00841E58">
        <w:rPr>
          <w:rFonts w:cstheme="minorHAnsi"/>
        </w:rPr>
        <w:t>. Kryteria Konkursowe</w:t>
      </w:r>
      <w:r w:rsidR="007C38F3" w:rsidRPr="00841E58">
        <w:rPr>
          <w:rFonts w:cstheme="minorHAnsi"/>
        </w:rPr>
        <w:t>.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96"/>
        <w:gridCol w:w="5093"/>
        <w:gridCol w:w="1564"/>
      </w:tblGrid>
      <w:tr w:rsidR="00AE7862" w:rsidRPr="00841E58" w14:paraId="31388F63" w14:textId="77777777" w:rsidTr="73CCCD12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2850DCA" w14:textId="60A32784" w:rsidR="00AE7862" w:rsidRPr="00841E58" w:rsidRDefault="00AE7862" w:rsidP="00D31482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6EE509" w14:textId="6C051BF7" w:rsidR="00AE7862" w:rsidRPr="00841E58" w:rsidRDefault="00AE7862" w:rsidP="00D31482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 xml:space="preserve">Nazwa i Opis Kryterium </w:t>
            </w:r>
            <w:r w:rsidR="00D31482" w:rsidRPr="00841E58">
              <w:rPr>
                <w:rFonts w:eastAsia="Calibri" w:cstheme="minorHAnsi"/>
                <w:b/>
                <w:sz w:val="20"/>
                <w:lang w:eastAsia="pl-PL"/>
              </w:rPr>
              <w:t>Konkursowego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A555E44" w14:textId="77777777" w:rsidR="00AE7862" w:rsidRPr="00841E58" w:rsidRDefault="00AE7862" w:rsidP="00D31482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80E21EE" w14:textId="3697676B" w:rsidR="00AE7862" w:rsidRPr="00841E58" w:rsidRDefault="00AE7862" w:rsidP="3467BFD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30477DA6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liczba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  <w:r w:rsidR="0B70CE9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47DE8F9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0B70CE9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AE7862" w:rsidRPr="00841E58" w14:paraId="3384CE8B" w14:textId="77777777" w:rsidTr="73CCCD12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1E1A054" w14:textId="04283DB4" w:rsidR="00AE7862" w:rsidRPr="00841E58" w:rsidRDefault="00D43E60" w:rsidP="00D43E60">
            <w:pPr>
              <w:jc w:val="center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14:paraId="28332976" w14:textId="7D2C4EE5" w:rsidR="001A60FD" w:rsidRPr="00841E58" w:rsidRDefault="0BB69CCB" w:rsidP="51E0BA5D">
            <w:pPr>
              <w:spacing w:after="120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Udział Odnawialnych Źródeł Energii w </w:t>
            </w:r>
            <w:r w:rsidR="47365652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Demonstratorze Technologii</w:t>
            </w:r>
          </w:p>
          <w:p w14:paraId="4FA455F4" w14:textId="55C91EE5" w:rsidR="001A60FD" w:rsidRPr="00841E58" w:rsidRDefault="0BB69CCB" w:rsidP="51E0BA5D">
            <w:pPr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jak najwyższy udział Energii z OZE w </w:t>
            </w:r>
            <w:r w:rsidR="16C06973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  <w:tcBorders>
              <w:top w:val="single" w:sz="4" w:space="0" w:color="auto"/>
            </w:tcBorders>
          </w:tcPr>
          <w:p w14:paraId="262F678D" w14:textId="4E271186" w:rsidR="00A20970" w:rsidRPr="00841E58" w:rsidRDefault="00AE786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</w:t>
            </w:r>
            <w:r w:rsidR="00133DED" w:rsidRPr="00841E58">
              <w:rPr>
                <w:rFonts w:eastAsia="Calibri" w:cstheme="minorHAnsi"/>
                <w:sz w:val="20"/>
                <w:szCs w:val="20"/>
                <w:lang w:eastAsia="pl-PL"/>
              </w:rPr>
              <w:t>Zamawiający</w:t>
            </w:r>
            <w:r w:rsidR="7518D63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dokona porównania </w:t>
            </w:r>
            <w:r w:rsidR="1A3B1BB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zadeklarowanych we Wniosku wartości </w:t>
            </w:r>
            <w:r w:rsidR="63741A0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090EF31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7518D63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najwyższej wartości spośród </w:t>
            </w:r>
            <w:r w:rsidR="1A736A8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646A35AE" w:rsidRPr="00841E58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2C7FACB8" w14:textId="77777777" w:rsidR="00A20970" w:rsidRPr="00841E58" w:rsidRDefault="00A20970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2136B79" w14:textId="48D3BF91" w:rsidR="00A20970" w:rsidRPr="00841E58" w:rsidRDefault="03C3C51C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</w:t>
            </w:r>
            <w:r w:rsidR="60B07A1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deklarujący najwyższą wartość Udziału Odnawialnych Źródeł Energii w </w:t>
            </w:r>
            <w:r w:rsidR="7F7A76A0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6B89321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881F79F"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0BB49B97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max </w:t>
            </w:r>
            <w:r w:rsidR="0BB49B97" w:rsidRPr="00841E58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="0BB49B97"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>trzyma</w:t>
            </w:r>
            <w:r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40 pkt, pozostałym </w:t>
            </w:r>
            <w:r w:rsidR="5B213452"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Wnioskodawcom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9441F8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1519F4C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49441F80" w:rsidRPr="00841E58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6ABF348A" w14:textId="5C1415F2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44F756A" w14:textId="2E742C62" w:rsidR="00AE7862" w:rsidRPr="00841E58" w:rsidRDefault="00D43E60" w:rsidP="5F190B52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w:lastRenderedPageBreak/>
                  <m:t xml:space="preserve">OZE=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*40</m:t>
                </m:r>
              </m:oMath>
            </m:oMathPara>
          </w:p>
          <w:p w14:paraId="375830D6" w14:textId="77777777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D56469A" w14:textId="66F02C29" w:rsidR="00AE7862" w:rsidRPr="00841E58" w:rsidRDefault="59B763B6" w:rsidP="22D8D8D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01DF5904" w14:textId="77777777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066A479" w14:textId="11781D93" w:rsidR="00AE7862" w:rsidRPr="00841E58" w:rsidRDefault="6B8DED77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49441F80"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>– liczb</w:t>
            </w:r>
            <w:r w:rsidR="6FBD7347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</w:t>
            </w:r>
            <w:r w:rsidR="4F6EFCAC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</w:t>
            </w:r>
            <w:r w:rsidR="49441F8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1DE05E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  <w:p w14:paraId="2CC0B4BD" w14:textId="77777777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2194506" w14:textId="15BA0987" w:rsidR="00AE7862" w:rsidRPr="00841E58" w:rsidRDefault="6B8DED77" w:rsidP="33123B6E">
            <w:pPr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</w:rPr>
              <w:t>OZE</w:t>
            </w:r>
            <w:r w:rsidR="00AE7862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</w:rPr>
              <w:t xml:space="preserve"> bad</w:t>
            </w:r>
            <w:r w:rsidR="00AE7862" w:rsidRPr="00841E58">
              <w:rPr>
                <w:rFonts w:eastAsia="Calibri" w:cstheme="minorHAnsi"/>
                <w:sz w:val="20"/>
                <w:szCs w:val="20"/>
                <w:vertAlign w:val="subscript"/>
              </w:rPr>
              <w:t xml:space="preserve"> </w:t>
            </w:r>
            <w:r w:rsidR="5299C4B7" w:rsidRPr="00841E58">
              <w:rPr>
                <w:rFonts w:eastAsia="Calibri" w:cstheme="minorHAnsi"/>
                <w:sz w:val="20"/>
                <w:szCs w:val="20"/>
              </w:rPr>
              <w:t>– wartoś</w:t>
            </w:r>
            <w:r w:rsidR="2F9058D7" w:rsidRPr="00841E58">
              <w:rPr>
                <w:rFonts w:eastAsia="Calibri" w:cstheme="minorHAnsi"/>
                <w:sz w:val="20"/>
                <w:szCs w:val="20"/>
              </w:rPr>
              <w:t>ć</w:t>
            </w:r>
            <w:r w:rsidR="00AE7862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5BFD358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>w</w:t>
            </w:r>
            <w:r w:rsidR="526EF82D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Wniosku.</w:t>
            </w:r>
          </w:p>
          <w:p w14:paraId="3F6CBE6D" w14:textId="72DD76B9" w:rsidR="00AE7862" w:rsidRPr="00841E58" w:rsidRDefault="00AE786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CBD3B7" w14:textId="7ED53C49" w:rsidR="00AE7862" w:rsidRPr="00841E58" w:rsidRDefault="0BE0C979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OZE 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najwyższa spośród wszystkich Wniosków wartość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1C69BF9F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7D89D50C" w14:textId="77777777" w:rsidR="00AE7862" w:rsidRPr="00841E58" w:rsidRDefault="00AE786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E1AF2D" w14:textId="6A049A40" w:rsidR="00AE7862" w:rsidRPr="00841E58" w:rsidRDefault="7BDA1CC9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14:paraId="6D09FEE7" w14:textId="1F5874F8" w:rsidR="00AE7862" w:rsidRPr="00841E58" w:rsidRDefault="00DD5F98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841E58" w14:paraId="280BBD66" w14:textId="77777777" w:rsidTr="73CCCD1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8F47BCC" w14:textId="716EBCAD" w:rsidR="00AE7862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3696" w:type="dxa"/>
          </w:tcPr>
          <w:p w14:paraId="2CF5A171" w14:textId="77777777" w:rsidR="00AE7862" w:rsidRPr="00841E58" w:rsidRDefault="001A60FD" w:rsidP="00583321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LCOH</w:t>
            </w:r>
          </w:p>
          <w:p w14:paraId="2D3D4A2A" w14:textId="7094B5BB" w:rsidR="001A60FD" w:rsidRPr="00841E58" w:rsidRDefault="6C949F18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2B785A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najniższy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uśredniony koszt dostarczania ciep</w:t>
            </w:r>
            <w:r w:rsidR="60C18E4A" w:rsidRPr="00841E58">
              <w:rPr>
                <w:rFonts w:eastAsia="Calibri" w:cstheme="minorHAnsi"/>
                <w:sz w:val="20"/>
                <w:szCs w:val="20"/>
                <w:lang w:eastAsia="pl-PL"/>
              </w:rPr>
              <w:t>ła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odbiorcom w okresie </w:t>
            </w:r>
            <w:r w:rsidR="229EAB2A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25 lat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eksploatacji Demonstratora</w:t>
            </w:r>
            <w:r w:rsidR="28F0FD63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093" w:type="dxa"/>
          </w:tcPr>
          <w:p w14:paraId="46E3F1BA" w14:textId="771D5C57" w:rsidR="002D2F23" w:rsidRPr="00841E58" w:rsidRDefault="13B75EDE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kosztu LCOH </w:t>
            </w:r>
            <w:r w:rsidR="17AF7355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deklarowanego w</w:t>
            </w:r>
            <w:r w:rsidR="26A4B836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 </w:t>
            </w:r>
            <w:r w:rsidR="1BDD56F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relacji 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najniższego </w:t>
            </w:r>
            <w:r w:rsidR="2B81E04A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deklarowanego kosztu LCOH</w:t>
            </w:r>
            <w:r w:rsidR="04A38B4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</w:t>
            </w:r>
            <w:r w:rsidR="5EBF802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04A38B40"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4B060B79" w:rsidRPr="00841E58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04A38B40"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6CB33311" w14:textId="17A643BF" w:rsidR="00BF5BFD" w:rsidRPr="00841E58" w:rsidRDefault="60AF4B86" w:rsidP="5F190B52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698AA2A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71342BF7" w14:textId="23D336A7" w:rsidR="00BF5BFD" w:rsidRPr="00841E58" w:rsidRDefault="00D43E60" w:rsidP="00181BA2">
            <w:pPr>
              <w:rPr>
                <w:rFonts w:eastAsia="Calibri" w:cstheme="minorHAnsi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LCOH=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*25</m:t>
                </m:r>
              </m:oMath>
            </m:oMathPara>
          </w:p>
          <w:p w14:paraId="193B3EC4" w14:textId="77777777" w:rsidR="00BF5BFD" w:rsidRPr="00841E58" w:rsidRDefault="00BF5BFD" w:rsidP="00BF5BFD">
            <w:pPr>
              <w:spacing w:before="120"/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09DF0F09" w14:textId="1F798D87" w:rsidR="00BF5BFD" w:rsidRPr="00841E58" w:rsidRDefault="493BD6EB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="65DE5D1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267DA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69E73978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przyznanych Wnioskowi w ramach Kryterium LCOH;</w:t>
            </w:r>
          </w:p>
          <w:p w14:paraId="6E1ECE35" w14:textId="3037A44A" w:rsidR="00BF5BFD" w:rsidRPr="00841E58" w:rsidRDefault="60AF4B86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koszt LCOH </w:t>
            </w:r>
            <w:r w:rsidR="57CE0C69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deklarowany w</w:t>
            </w:r>
            <w:r w:rsidR="6A9705B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6548B6EF" w14:textId="41B68F1F" w:rsidR="00BF5BFD" w:rsidRPr="00841E58" w:rsidRDefault="60AF4B86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min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3B70AD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najniższy</w:t>
            </w:r>
            <w:r w:rsidR="0F9190E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(najlepszy)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koszt LCOH spośród wszystkich </w:t>
            </w:r>
            <w:r w:rsidR="1629D6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Wniosków.</w:t>
            </w:r>
          </w:p>
          <w:p w14:paraId="5D469D68" w14:textId="6CF9EA86" w:rsidR="5F190B52" w:rsidRPr="00841E58" w:rsidRDefault="5F190B5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3512704" w14:textId="7859DD1D" w:rsidR="00BF5BFD" w:rsidRPr="00841E58" w:rsidRDefault="0A82246F" w:rsidP="047EB2F5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7B5286D6" w14:textId="6D74822E" w:rsidR="00AE7862" w:rsidRPr="00841E58" w:rsidRDefault="00D529E5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25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4B05DC" w:rsidRPr="00841E58" w14:paraId="119010D6" w14:textId="77777777" w:rsidTr="73CCCD1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3ADAAACE" w14:textId="2141D716" w:rsidR="004B05DC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3696" w:type="dxa"/>
          </w:tcPr>
          <w:p w14:paraId="5AF687D2" w14:textId="77777777" w:rsidR="004B05DC" w:rsidRPr="00841E58" w:rsidRDefault="001A60FD" w:rsidP="00583321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Dostarczanie ciepłej wody użytkowej</w:t>
            </w:r>
          </w:p>
          <w:p w14:paraId="71D765FE" w14:textId="04C43CF4" w:rsidR="001A60FD" w:rsidRPr="00841E58" w:rsidRDefault="71DE6E71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23E47D5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najwyższy </w:t>
            </w:r>
            <w:r w:rsidR="544439FC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75285C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Lokali, do których dostarczana jest ciepła woda użytkowa </w:t>
            </w:r>
            <w:r w:rsidR="7C29D1E7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 </w:t>
            </w:r>
            <w:r w:rsidR="1248610A" w:rsidRPr="00841E58">
              <w:rPr>
                <w:rFonts w:eastAsia="Calibri" w:cstheme="minorHAnsi"/>
                <w:sz w:val="20"/>
                <w:szCs w:val="20"/>
                <w:lang w:eastAsia="pl-PL"/>
              </w:rPr>
              <w:t>systemu ciepłowniczego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4C17380" w14:textId="6D6112B3" w:rsidR="00F70141" w:rsidRPr="00841E58" w:rsidRDefault="4340C4A5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FB9D71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</w:t>
            </w:r>
            <w:r w:rsidR="1A88319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zadeklarowanej we Wniosku </w:t>
            </w:r>
            <w:r w:rsidR="0146CEF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7D91BAD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2D5FC3C3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7EE2030A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3797A6E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>, do na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="397E7079" w:rsidRPr="00841E58">
              <w:rPr>
                <w:rFonts w:eastAsia="Calibri" w:cstheme="minorHAnsi"/>
                <w:sz w:val="20"/>
                <w:szCs w:val="20"/>
                <w:lang w:eastAsia="pl-PL"/>
              </w:rPr>
              <w:t>wyższej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1F6F0AF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deklarowanej </w:t>
            </w:r>
            <w:r w:rsidR="2BF02105" w:rsidRPr="00841E58">
              <w:rPr>
                <w:rFonts w:eastAsia="Calibri" w:cstheme="minorHAnsi"/>
                <w:sz w:val="20"/>
                <w:szCs w:val="20"/>
                <w:lang w:eastAsia="pl-PL"/>
              </w:rPr>
              <w:t>wartości</w:t>
            </w:r>
            <w:r w:rsidR="596E5195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2BF02105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86C252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578144B3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549E3ABD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27C9BA7F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A826BC9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387BDFF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Demontstratora Technologii</w:t>
            </w:r>
            <w:r w:rsidR="5A3A4F50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72986CB" w14:textId="38BDBF0B" w:rsidR="00F7425C" w:rsidRPr="00841E58" w:rsidRDefault="00F7425C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10D06E" w14:textId="2CF3B947" w:rsidR="00F7425C" w:rsidRPr="00841E58" w:rsidRDefault="0E71C8A7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5EB21A6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Lokali, do których dostarczana jest ciepła woda użytkowa zasilana ciepłem z </w:t>
            </w:r>
            <w:r w:rsidR="46739C81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215989A0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16008B3A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="7BF3A7B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BF3A7B0"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="7BF3A7B0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11 pkt, pozostałym Wnioskodawcom 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5EF51A23" w:rsidRPr="00841E58">
              <w:rPr>
                <w:rFonts w:eastAsia="Calibri" w:cstheme="minorHAnsi"/>
                <w:sz w:val="20"/>
                <w:szCs w:val="20"/>
                <w:lang w:eastAsia="pl-PL"/>
              </w:rPr>
              <w:t>korzystając z niniejszego</w:t>
            </w:r>
            <w:r w:rsidR="2D704BE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6BF01544" w14:textId="3C0E495C" w:rsidR="00F7425C" w:rsidRPr="00841E58" w:rsidRDefault="00D43E60" w:rsidP="5F190B52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CWU=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*10</m:t>
                </m:r>
              </m:oMath>
            </m:oMathPara>
          </w:p>
          <w:p w14:paraId="1C835F6B" w14:textId="67518F4B" w:rsidR="00F7425C" w:rsidRPr="00841E58" w:rsidRDefault="00F7425C" w:rsidP="00181BA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3E906F1" w14:textId="1E303A5F" w:rsidR="00F7425C" w:rsidRPr="00841E58" w:rsidRDefault="77C9EDE4" w:rsidP="00F7425C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lastRenderedPageBreak/>
              <w:t>CWU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</w:t>
            </w:r>
            <w:r w:rsidR="66573CD1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</w:t>
            </w:r>
            <w:r w:rsidR="28A5526C" w:rsidRPr="00841E58">
              <w:rPr>
                <w:rFonts w:eastAsia="Calibri" w:cstheme="minorHAnsi"/>
                <w:sz w:val="20"/>
                <w:szCs w:val="20"/>
                <w:lang w:eastAsia="pl-PL"/>
              </w:rPr>
              <w:t>przyznana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Dostarczanie ciepłej wody użytkowej</w:t>
            </w:r>
            <w:r w:rsidR="4CF0EF32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51E27782" w14:textId="53EF044C" w:rsidR="00F7425C" w:rsidRPr="00841E58" w:rsidRDefault="2D704BE0" w:rsidP="00F7425C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606414D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 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13AE807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7FBBD889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1461F237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2949680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7C84C0DA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7904C95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4927CFE7" w14:textId="1A81BA29" w:rsidR="00F7425C" w:rsidRPr="00841E58" w:rsidRDefault="2D704BE0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</w:t>
            </w:r>
            <w:r w:rsidR="5F42F582" w:rsidRPr="00841E58">
              <w:rPr>
                <w:rFonts w:eastAsia="Calibri" w:cstheme="minorHAnsi"/>
                <w:sz w:val="20"/>
                <w:szCs w:val="20"/>
                <w:lang w:eastAsia="pl-PL"/>
              </w:rPr>
              <w:t>yższa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zadeklarowana w</w:t>
            </w:r>
            <w:r w:rsidR="75A36484" w:rsidRPr="00841E58">
              <w:rPr>
                <w:rFonts w:eastAsia="Calibri" w:cstheme="minorHAnsi"/>
                <w:sz w:val="20"/>
                <w:szCs w:val="20"/>
                <w:lang w:eastAsia="pl-PL"/>
              </w:rPr>
              <w:t>artość</w:t>
            </w:r>
            <w:r w:rsidR="363733D4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75A36484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6765954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475ACDA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CA0AC14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626938D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6F43E6A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spośród wszystkich</w:t>
            </w:r>
            <w:r w:rsidR="619B32E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złożonych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Wniosków.</w:t>
            </w:r>
          </w:p>
          <w:p w14:paraId="6F70B436" w14:textId="1BADBF20" w:rsidR="00F7425C" w:rsidRPr="00841E58" w:rsidRDefault="0AD03077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51BE6E08" w14:textId="7023DAEA" w:rsidR="004B05DC" w:rsidRPr="00841E58" w:rsidRDefault="00DD5F98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1</w:t>
            </w:r>
            <w:r w:rsidR="00D529E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531790FE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841E58" w14:paraId="78B253B7" w14:textId="77777777" w:rsidTr="73CCCD1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656DBD0E" w14:textId="481DD9D6" w:rsidR="00AE7862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4.</w:t>
            </w:r>
          </w:p>
        </w:tc>
        <w:tc>
          <w:tcPr>
            <w:tcW w:w="3696" w:type="dxa"/>
          </w:tcPr>
          <w:p w14:paraId="6CEA9A8B" w14:textId="41C83A39" w:rsidR="00AE7862" w:rsidRPr="00841E58" w:rsidRDefault="7DAA6753" w:rsidP="51E0BA5D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Wielkość </w:t>
            </w:r>
            <w:r w:rsidR="6B3DCDC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Demonstratora Technologii</w:t>
            </w:r>
          </w:p>
          <w:p w14:paraId="555616ED" w14:textId="24B5FA0C" w:rsidR="008B3A8B" w:rsidRPr="00841E58" w:rsidRDefault="101D28C4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4A8CDCBF" w:rsidRPr="00841E58">
              <w:rPr>
                <w:rFonts w:eastAsia="Calibri" w:cstheme="minorHAnsi"/>
                <w:sz w:val="20"/>
                <w:szCs w:val="20"/>
                <w:lang w:eastAsia="pl-PL"/>
              </w:rPr>
              <w:t>jak najwyższ</w:t>
            </w:r>
            <w:r w:rsidR="640696E9" w:rsidRPr="00841E58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4A8CDCB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1FD5E64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2B77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L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okali </w:t>
            </w:r>
            <w:r w:rsidR="72E2A43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0C2B722E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1D0D7EA5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4854534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DC13584" w14:textId="66860F95" w:rsidR="00741109" w:rsidRPr="00841E58" w:rsidRDefault="4340C4A5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4CAD0114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116CA57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3FA5442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</w:t>
            </w:r>
            <w:r w:rsidR="5945E70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6CF0D52B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07B98FE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14488FE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="2195AF06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deklarowanej w</w:t>
            </w:r>
            <w:r w:rsidR="3A128AB6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 do najwyższej </w:t>
            </w:r>
            <w:r w:rsidR="572FFE8E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</w:t>
            </w:r>
            <w:r w:rsidR="2B3257E6" w:rsidRPr="00841E58">
              <w:rPr>
                <w:rFonts w:eastAsia="Calibri" w:cstheme="minorHAnsi"/>
                <w:sz w:val="20"/>
                <w:szCs w:val="20"/>
                <w:lang w:eastAsia="pl-PL"/>
              </w:rPr>
              <w:t>go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A3EE8DA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wszystkich Lokali </w:t>
            </w:r>
            <w:r w:rsidR="0A36F510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zasilanych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50B3DF46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582B1708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582B170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="3CAD0731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8A014AB" w14:textId="32A01731" w:rsidR="00741109" w:rsidRPr="00841E58" w:rsidRDefault="00741109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2EFB37" w14:textId="0DB35B13" w:rsidR="00741109" w:rsidRPr="00841E58" w:rsidRDefault="3825CC5B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5D780BF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zasilanych ciepłem z </w:t>
            </w:r>
            <w:r w:rsidR="45EDE4E4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27277E3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63FD9A7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11 pkt, pozostałym Wnioskodawcom 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3C361A2A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4AA530AA" w:rsidRPr="00841E58">
              <w:rPr>
                <w:rFonts w:eastAsia="Calibri" w:cstheme="minorHAnsi"/>
                <w:sz w:val="20"/>
                <w:szCs w:val="20"/>
                <w:lang w:eastAsia="pl-PL"/>
              </w:rPr>
              <w:t>niniejszego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4260C740" w14:textId="78056502" w:rsidR="00D529E5" w:rsidRPr="00841E58" w:rsidRDefault="00D43E60" w:rsidP="00D529E5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P=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*20</m:t>
                </m:r>
              </m:oMath>
            </m:oMathPara>
          </w:p>
          <w:p w14:paraId="6A37358F" w14:textId="4E079101" w:rsidR="00741109" w:rsidRPr="00841E58" w:rsidRDefault="00D529E5" w:rsidP="00D529E5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pr</w:t>
            </w:r>
            <w:r w:rsidR="00741109" w:rsidRPr="00841E58">
              <w:rPr>
                <w:rFonts w:eastAsia="Calibri" w:cstheme="minorHAnsi"/>
                <w:sz w:val="20"/>
                <w:szCs w:val="20"/>
                <w:lang w:eastAsia="pl-PL"/>
              </w:rPr>
              <w:t>zy czym:</w:t>
            </w:r>
          </w:p>
          <w:p w14:paraId="630EAD6D" w14:textId="62688C43" w:rsidR="00741109" w:rsidRPr="00841E58" w:rsidRDefault="1BEA64C9" w:rsidP="00741109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</w:t>
            </w:r>
            <w:r w:rsidR="3016181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581ED0DA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82BEA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punktów przyznan</w:t>
            </w:r>
            <w:r w:rsidR="301DA800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Wielkość </w:t>
            </w:r>
            <w:r w:rsidR="5DBB6A47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5201FD0" w14:textId="7CDB8DB7" w:rsidR="00741109" w:rsidRPr="00841E58" w:rsidRDefault="1BEA64C9" w:rsidP="00741109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4B212015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 łączny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28D19B1C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1A0AAF09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1B49F530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0E0DF7A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2BE617C8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36816595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</w:t>
            </w:r>
          </w:p>
          <w:p w14:paraId="5B49F676" w14:textId="560DBA77" w:rsidR="00AE7862" w:rsidRPr="00841E58" w:rsidRDefault="1BEA64C9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największ</w:t>
            </w:r>
            <w:r w:rsidR="734F9BA5" w:rsidRPr="00841E58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B2A4508" w:rsidRPr="00841E58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59DA63E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 łącznej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3936C24A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26DDDA8A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034F94B3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034F94B3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spośród wszystkich Wniosków.</w:t>
            </w:r>
          </w:p>
          <w:p w14:paraId="61E80A42" w14:textId="26C0E5D7" w:rsidR="00AE7862" w:rsidRPr="00841E58" w:rsidRDefault="64081F73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</w:t>
            </w:r>
            <w:r w:rsidR="651B26CC"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4" w:type="dxa"/>
          </w:tcPr>
          <w:p w14:paraId="1DDE6AC2" w14:textId="32AA9B4E" w:rsidR="00AE7862" w:rsidRPr="00841E58" w:rsidRDefault="00D529E5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20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1A5EBE" w:rsidRPr="00841E58" w14:paraId="121143FC" w14:textId="77777777" w:rsidTr="73CCCD1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2E7FB2AE" w14:textId="7E3EBC20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3696" w:type="dxa"/>
          </w:tcPr>
          <w:p w14:paraId="2ABA283B" w14:textId="72F2AD7E" w:rsidR="001A5EBE" w:rsidRPr="00841E58" w:rsidRDefault="0F4D6F66" w:rsidP="001A5EBE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>Cena</w:t>
            </w:r>
            <w:r w:rsidR="001A5EBE"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 xml:space="preserve"> za realizację Etapu I</w:t>
            </w:r>
            <w:r w:rsidR="001A5EBE" w:rsidRPr="00841E58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2D96701" w14:textId="172CA004" w:rsidR="001A5EBE" w:rsidRPr="00841E58" w:rsidRDefault="001A5EBE" w:rsidP="33123B6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18CACAF7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410BB83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5A8E9F8E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I.</w:t>
            </w:r>
          </w:p>
          <w:p w14:paraId="43931B2D" w14:textId="77777777" w:rsidR="001A5EBE" w:rsidRPr="00841E58" w:rsidRDefault="001A5EBE" w:rsidP="001A5EBE">
            <w:pPr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08BB3E9D" w14:textId="2033EDD7" w:rsidR="001A5EBE" w:rsidRPr="00841E58" w:rsidRDefault="0034DA67" w:rsidP="33123B6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Deklaracja Wnioskodawcy będzie oceniana wyłącznie na etapie selekcji Wniosków. Dla celów oceny Wyników Prac Etapu I, Wykonawca otrzyma w niniejszym kryterium maksymalną ocenę, tj. 3 pkt.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093" w:type="dxa"/>
          </w:tcPr>
          <w:p w14:paraId="5925D479" w14:textId="3B1C1008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7AE8DCA4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 zadeklarowanego we Wniosku w relacji do najniższe</w:t>
            </w:r>
            <w:r w:rsidR="205F5369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A830C31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8055028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realizacji Etapu I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spośród wszystkich złożonych Wniosków.</w:t>
            </w:r>
          </w:p>
          <w:p w14:paraId="1B54FF33" w14:textId="77777777" w:rsidR="001A5EBE" w:rsidRPr="00841E58" w:rsidRDefault="001A5EBE" w:rsidP="001A5EBE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26CF07D1" w14:textId="51BDE3E8" w:rsidR="001A5EBE" w:rsidRPr="00841E58" w:rsidRDefault="007C4988" w:rsidP="001A5EBE">
            <w:pPr>
              <w:rPr>
                <w:rFonts w:eastAsia="Calibri" w:cstheme="minorHAnsi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min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bad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*2</m:t>
                </m:r>
              </m:oMath>
            </m:oMathPara>
          </w:p>
          <w:p w14:paraId="6F6BB0EB" w14:textId="77777777" w:rsidR="001A5EBE" w:rsidRPr="00841E58" w:rsidRDefault="001A5EBE" w:rsidP="001A5EBE">
            <w:pPr>
              <w:spacing w:before="120"/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116F18F7" w14:textId="0057035B" w:rsidR="001A5EBE" w:rsidRPr="00841E58" w:rsidRDefault="007C4988" w:rsidP="001A5EBE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I</m:t>
                  </m:r>
                </m:sub>
              </m:sSub>
            </m:oMath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przyznanych Wnioskowi w ramach Kryterium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53D007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>;</w:t>
            </w:r>
          </w:p>
          <w:p w14:paraId="6E1D7D4A" w14:textId="732A6585" w:rsidR="001A5EBE" w:rsidRPr="00841E58" w:rsidRDefault="007C4988" w:rsidP="001A5EBE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bad</m:t>
                      </m:r>
                    </m:sub>
                  </m:sSub>
                </m:sub>
              </m:sSub>
            </m:oMath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45F6C994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we Wniosku,</w:t>
            </w:r>
          </w:p>
          <w:p w14:paraId="7C5C7D9C" w14:textId="371D156A" w:rsidR="001A5EBE" w:rsidRPr="00841E58" w:rsidRDefault="007C4988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min</m:t>
                      </m:r>
                    </m:sub>
                  </m:sSub>
                </m:sub>
              </m:sSub>
            </m:oMath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0B282D62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B192AA2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6E89BCE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C937B3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złożonych Wniosków.</w:t>
            </w:r>
          </w:p>
          <w:p w14:paraId="034BC216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10E9FC8" w14:textId="0C617593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shd w:val="clear" w:color="auto" w:fill="auto"/>
          </w:tcPr>
          <w:p w14:paraId="3F6AAF9A" w14:textId="4E9B51C4" w:rsidR="001A5EBE" w:rsidRPr="00841E58" w:rsidRDefault="00D529E5" w:rsidP="76E6DEA2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67A9DA8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841E58" w14:paraId="13FB13DA" w14:textId="77777777" w:rsidTr="73CCCD1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4E9A9218" w14:textId="0A6D4CE1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3696" w:type="dxa"/>
          </w:tcPr>
          <w:p w14:paraId="56658318" w14:textId="0DECEFEB" w:rsidR="001A5EBE" w:rsidRPr="00841E58" w:rsidRDefault="0846DAB5" w:rsidP="33123B6E">
            <w:pPr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</w:pPr>
            <w:r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>Cena</w:t>
            </w:r>
            <w:r w:rsidR="001A5EBE"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 xml:space="preserve"> za realizację Etapu II</w:t>
            </w:r>
          </w:p>
          <w:p w14:paraId="0F632596" w14:textId="401A3F22" w:rsidR="001A5EBE" w:rsidRPr="00841E58" w:rsidRDefault="001A5EBE" w:rsidP="33123B6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0ED3414D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4BA0D0AD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688C687A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II.</w:t>
            </w:r>
          </w:p>
          <w:p w14:paraId="69A5AB41" w14:textId="77777777" w:rsidR="001A5EBE" w:rsidRPr="00841E58" w:rsidRDefault="001A5EBE" w:rsidP="001A5EBE">
            <w:pPr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1AE388EC" w14:textId="1EA55A83" w:rsidR="001A5EBE" w:rsidRPr="00841E58" w:rsidRDefault="3DCD0326" w:rsidP="001A5EBE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Deklaracja Wnioskodawcy będzie oceniana wyłącznie na etapie selekcji Wniosków. Dla celów oceny Wyników Prac Etapu I</w:t>
            </w:r>
            <w:r w:rsidR="1D1F75B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Wykonawca otrzyma w niniejszym kryterium maksymalną </w:t>
            </w:r>
            <w:r w:rsidR="7950C70D" w:rsidRPr="00841E58">
              <w:rPr>
                <w:rFonts w:eastAsia="Calibri" w:cstheme="minorHAnsi"/>
                <w:sz w:val="20"/>
                <w:szCs w:val="20"/>
                <w:lang w:eastAsia="pl-PL"/>
              </w:rPr>
              <w:t>ocenę</w:t>
            </w:r>
            <w:r w:rsidR="1D1F75B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tj. 3 pkt.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 </w:t>
            </w:r>
            <w:r w:rsidR="001A5EBE" w:rsidRPr="00841E58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093" w:type="dxa"/>
          </w:tcPr>
          <w:p w14:paraId="4B5E597C" w14:textId="270B95CC" w:rsidR="00C87B8B" w:rsidRPr="00841E58" w:rsidRDefault="00C87B8B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216A9534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zadeklarowane</w:t>
            </w:r>
            <w:r w:rsidR="46C4CD60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 w relacji do najniższe</w:t>
            </w:r>
            <w:r w:rsidR="5F465B46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E0A7D89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20892EF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7D9BB5F2" w14:textId="77777777" w:rsidR="00C87B8B" w:rsidRPr="00841E58" w:rsidRDefault="00C87B8B" w:rsidP="00C87B8B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59A00531" w14:textId="4CAA8905" w:rsidR="00C87B8B" w:rsidRPr="00841E58" w:rsidRDefault="007C4988" w:rsidP="00C87B8B">
            <w:pPr>
              <w:rPr>
                <w:rFonts w:eastAsia="Calibri" w:cstheme="minorHAnsi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II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*3</m:t>
                </m:r>
              </m:oMath>
            </m:oMathPara>
          </w:p>
          <w:p w14:paraId="6AF40170" w14:textId="77777777" w:rsidR="00C87B8B" w:rsidRPr="00841E58" w:rsidRDefault="00C87B8B" w:rsidP="00C87B8B">
            <w:pPr>
              <w:spacing w:before="120"/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2DE82152" w14:textId="79683B71" w:rsidR="00C87B8B" w:rsidRPr="00841E58" w:rsidRDefault="007C4988" w:rsidP="00C87B8B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II</m:t>
                  </m:r>
                </m:sub>
              </m:sSub>
            </m:oMath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liczba punktów przyznanych Wnioskowi w ramach </w:t>
            </w:r>
            <w:r w:rsidR="4AD37741" w:rsidRPr="00841E58">
              <w:rPr>
                <w:rFonts w:eastAsia="Calibri" w:cstheme="minorHAnsi"/>
                <w:sz w:val="20"/>
                <w:szCs w:val="20"/>
                <w:lang w:eastAsia="pl-PL"/>
              </w:rPr>
              <w:t>Kryterium 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II;</w:t>
            </w:r>
          </w:p>
          <w:p w14:paraId="3D53158A" w14:textId="0FCD2254" w:rsidR="00C87B8B" w:rsidRPr="00841E58" w:rsidRDefault="007C4988" w:rsidP="00C87B8B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bad</m:t>
                  </m:r>
                </m:sub>
              </m:sSub>
            </m:oMath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6BE9AC61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</w:t>
            </w:r>
            <w:r w:rsidR="54D53F90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Wniosku,</w:t>
            </w:r>
          </w:p>
          <w:p w14:paraId="376E254D" w14:textId="7F77681E" w:rsidR="00C87B8B" w:rsidRPr="00841E58" w:rsidRDefault="007C4988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min</m:t>
                  </m:r>
                </m:sub>
              </m:sSub>
            </m:oMath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2AC9EB44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479C9CB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153AEDA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E3030AC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1799D078" w14:textId="77777777" w:rsidR="00C87B8B" w:rsidRPr="00841E58" w:rsidRDefault="00C87B8B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6089649" w14:textId="02DF48BD" w:rsidR="001A5EBE" w:rsidRPr="00841E58" w:rsidRDefault="00C87B8B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327A2C1D" w14:textId="1857F75F" w:rsidR="001A5EBE" w:rsidRPr="00841E58" w:rsidRDefault="00D529E5" w:rsidP="76E6DEA2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67A9DA8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841E58" w14:paraId="7DCBDD28" w14:textId="77777777" w:rsidTr="73CCCD12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78EFC55" w14:textId="48EA6371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3696" w:type="dxa"/>
          </w:tcPr>
          <w:p w14:paraId="137304F9" w14:textId="6F06171B" w:rsidR="001A5EBE" w:rsidRPr="00841E58" w:rsidRDefault="001A5EBE" w:rsidP="001A5EBE">
            <w:pPr>
              <w:rPr>
                <w:rFonts w:cstheme="minorHAnsi"/>
                <w:b/>
                <w:bCs/>
              </w:rPr>
            </w:pPr>
            <w:bookmarkStart w:id="36" w:name="_Hlk69672890"/>
            <w:r w:rsidRPr="00841E58">
              <w:rPr>
                <w:rFonts w:cstheme="minorHAnsi"/>
                <w:b/>
                <w:bCs/>
              </w:rPr>
              <w:t>Przychód z Komercjalizacji Wyników Prac B+R w ramach Komponentu Technologicznego</w:t>
            </w:r>
          </w:p>
          <w:bookmarkEnd w:id="36"/>
          <w:p w14:paraId="1E86D0D2" w14:textId="77777777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9291DC" w14:textId="000E610B" w:rsidR="001A5EBE" w:rsidRPr="00841E58" w:rsidRDefault="001A5EBE" w:rsidP="001A5EBE">
            <w:pPr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najwyższy zadeklarowany przez Wnioskodawcę</w:t>
            </w:r>
            <w:r w:rsidRPr="00841E5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841E58">
              <w:rPr>
                <w:rFonts w:cstheme="minorHAnsi"/>
                <w:sz w:val="20"/>
                <w:szCs w:val="20"/>
              </w:rPr>
              <w:t>Udział w Przychodzie z Komercjalizacji Wyników Prac B+R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cstheme="minorHAnsi"/>
                <w:sz w:val="20"/>
                <w:szCs w:val="20"/>
              </w:rPr>
              <w:t>w ramach Komponentu Technologicznego.</w:t>
            </w:r>
          </w:p>
          <w:p w14:paraId="15BAD0EE" w14:textId="77777777" w:rsidR="001A5EBE" w:rsidRPr="00841E58" w:rsidRDefault="001A5EBE" w:rsidP="001A5EBE">
            <w:pPr>
              <w:rPr>
                <w:rFonts w:cstheme="minorHAnsi"/>
                <w:sz w:val="20"/>
                <w:szCs w:val="20"/>
              </w:rPr>
            </w:pPr>
          </w:p>
          <w:p w14:paraId="56C20B5B" w14:textId="7E279827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7F270C1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ADC48B2" w14:textId="77777777" w:rsidR="001A5EBE" w:rsidRPr="00841E58" w:rsidRDefault="001A5EBE" w:rsidP="001A5EBE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FDDB16C" w14:textId="6A380842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Wyników Prac B+R w ramach Komponentu Technologicznego ponad minimalne 0,5%, zadeklarowanego w badanym Wniosku danego Wnioskodawcy, do najwyższego zadeklarowanego Udziału w Przychodzie z Komercjalizacji Wyników Prac B+R w ramach Komponentu Technologicznego ponad minimalne 0,5%, spośród wszystkich Wniosków. </w:t>
            </w:r>
          </w:p>
          <w:p w14:paraId="76EC777D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8B0EEF8" w14:textId="29A2811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66CC83F9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EEFC62A" w14:textId="104D8B2E" w:rsidR="001A5EBE" w:rsidRPr="00841E58" w:rsidRDefault="007C4988" w:rsidP="001A5EBE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*0,5</m:t>
                </m:r>
              </m:oMath>
            </m:oMathPara>
          </w:p>
          <w:p w14:paraId="5F9229E0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55D5071" w14:textId="1EA1B750" w:rsidR="001A5EBE" w:rsidRPr="00841E58" w:rsidRDefault="00D529E5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</w:t>
            </w:r>
            <w:r w:rsidR="001A5EBE" w:rsidRPr="00841E58">
              <w:rPr>
                <w:rFonts w:eastAsia="Calibri" w:cstheme="minorHAnsi"/>
                <w:sz w:val="20"/>
                <w:lang w:eastAsia="pl-PL"/>
              </w:rPr>
              <w:t>rzy czym:</w:t>
            </w:r>
          </w:p>
          <w:p w14:paraId="67E3BF43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72D60BB" w14:textId="7C57A2DC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Wyników Prac B+R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12E4B549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B0B72B4" w14:textId="02A1C78A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T 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Wyników Prac B+R w ramach Komponentu Technologicznego ponad minimalne 0,5%, spośród wszystkich Wniosków,</w:t>
            </w:r>
          </w:p>
          <w:p w14:paraId="313C64A5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30CB25C" w14:textId="13709A6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 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Wyników Prac B+R w ramach Komponentu Technologicznego ponad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minimalne 0,5%, zadeklarowany w badanym Wniosku danego Wnioskodawcy.</w:t>
            </w:r>
          </w:p>
          <w:p w14:paraId="28E175D2" w14:textId="6D9D495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65271CB" w14:textId="1240EE1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do trzech miejsc po przecinku.</w:t>
            </w:r>
          </w:p>
          <w:p w14:paraId="620AA18E" w14:textId="5233314E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4CE4BA4C" w14:textId="09BAD1C4" w:rsidR="001A5EBE" w:rsidRPr="00841E58" w:rsidRDefault="00D529E5" w:rsidP="00150888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0,5</w:t>
            </w:r>
            <w:r w:rsidR="0015088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841E58" w14:paraId="38FE77F8" w14:textId="77777777" w:rsidTr="00D529E5">
        <w:trPr>
          <w:trHeight w:val="113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0F048C9" w14:textId="7696AA7E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8.</w:t>
            </w:r>
          </w:p>
        </w:tc>
        <w:tc>
          <w:tcPr>
            <w:tcW w:w="3696" w:type="dxa"/>
          </w:tcPr>
          <w:p w14:paraId="6D25073B" w14:textId="288A963E" w:rsidR="001A5EBE" w:rsidRPr="00841E58" w:rsidRDefault="001A5EBE" w:rsidP="001A5EBE">
            <w:pPr>
              <w:rPr>
                <w:rFonts w:cstheme="minorHAnsi"/>
                <w:b/>
                <w:bCs/>
              </w:rPr>
            </w:pPr>
            <w:bookmarkStart w:id="37" w:name="_Hlk69672873"/>
            <w:r w:rsidRPr="00841E58">
              <w:rPr>
                <w:rFonts w:cstheme="minorHAnsi"/>
                <w:b/>
                <w:bCs/>
              </w:rPr>
              <w:t>Przychód z Komercjalizacji Technologii Zależnych w ramach Komponentu Technologicznego</w:t>
            </w:r>
          </w:p>
          <w:bookmarkEnd w:id="37"/>
          <w:p w14:paraId="22C6DC39" w14:textId="77777777" w:rsidR="001A5EBE" w:rsidRPr="00841E58" w:rsidRDefault="001A5EBE" w:rsidP="001A5EBE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09355D3" w14:textId="388E4501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jak najwyższy zadeklarowany przez Wnioskodawcę Udział w </w:t>
            </w:r>
            <w:r w:rsidRPr="00841E58">
              <w:rPr>
                <w:rFonts w:cstheme="minorHAnsi"/>
                <w:sz w:val="20"/>
                <w:szCs w:val="20"/>
              </w:rPr>
              <w:t>Przychodzie z Komercjalizacji Technologii Zależnych.</w:t>
            </w:r>
          </w:p>
          <w:p w14:paraId="6F504F00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7838CE0" w14:textId="77777777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3AA4E1E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6F39A8C" w14:textId="77777777" w:rsidR="001A5EBE" w:rsidRPr="00841E58" w:rsidRDefault="001A5EBE" w:rsidP="001A5EBE">
            <w:pPr>
              <w:rPr>
                <w:rFonts w:eastAsia="Calibri" w:cstheme="minorHAnsi"/>
                <w:b/>
                <w:bCs/>
                <w:sz w:val="20"/>
                <w:lang w:eastAsia="pl-PL"/>
              </w:rPr>
            </w:pPr>
          </w:p>
        </w:tc>
        <w:tc>
          <w:tcPr>
            <w:tcW w:w="5093" w:type="dxa"/>
          </w:tcPr>
          <w:p w14:paraId="7A7CEE42" w14:textId="7048D2ED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Technologii w ramach Komponentu Technologicznego zależnych ponad minimalne 0,5%, zadeklarowanego w badanym Wniosku danego Wnioskodawcy, do najwyższego zadeklarowanego Udziału w Przychodzie z Komercjalizacji Technologii Zależnych w ramach Komponentu Technologicznego ponad minimalne 0,5%, spośród wszystkich Wniosków. </w:t>
            </w:r>
          </w:p>
          <w:p w14:paraId="25CD4E7E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048FCA2" w14:textId="49EA233C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1B10A9EC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95378C1" w14:textId="17A4AB85" w:rsidR="001A5EBE" w:rsidRPr="00841E58" w:rsidRDefault="007C4988" w:rsidP="001A5EBE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*0,5</m:t>
                </m:r>
              </m:oMath>
            </m:oMathPara>
          </w:p>
          <w:p w14:paraId="424C82E4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C464B8F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7FCD618C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6B8EFE4" w14:textId="44E8FD69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Technologii Zależnych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0FD7D8A5" w14:textId="197B4115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Technologii Zależnych w ramach Komponentu Technologicznego ponad minimalne 0,5%, spośród wszystkich Wniosków,</w:t>
            </w:r>
          </w:p>
          <w:p w14:paraId="669EEB1C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9AE81B6" w14:textId="6DCC7DF4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bad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Technologii Zależnych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Komponentu Technologicznego ponad minimalne 0,5%, zadeklarowany w badanym Wniosku danego Wnioskodawcy.</w:t>
            </w:r>
          </w:p>
          <w:p w14:paraId="112F674A" w14:textId="04BA4C9C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A99117" w14:textId="4DB23BBF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do trzech miejsc po przecinku.</w:t>
            </w:r>
          </w:p>
          <w:p w14:paraId="36B31C94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564" w:type="dxa"/>
          </w:tcPr>
          <w:p w14:paraId="105C1E2E" w14:textId="0DE67A46" w:rsidR="001A5EBE" w:rsidRPr="00841E58" w:rsidRDefault="00D529E5" w:rsidP="001A5EBE">
            <w:pPr>
              <w:jc w:val="center"/>
              <w:rPr>
                <w:rFonts w:eastAsia="Calibri" w:cstheme="minorHAnsi"/>
                <w:sz w:val="20"/>
                <w:szCs w:val="20"/>
                <w:highlight w:val="yellow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0,5</w:t>
            </w:r>
            <w:r w:rsidR="0C45A46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841E58" w14:paraId="44B8D042" w14:textId="77777777" w:rsidTr="00D529E5">
        <w:trPr>
          <w:cantSplit/>
          <w:trHeight w:val="407"/>
          <w:jc w:val="center"/>
        </w:trPr>
        <w:tc>
          <w:tcPr>
            <w:tcW w:w="562" w:type="dxa"/>
            <w:tcBorders>
              <w:right w:val="nil"/>
            </w:tcBorders>
            <w:shd w:val="clear" w:color="auto" w:fill="auto"/>
            <w:textDirection w:val="btLr"/>
          </w:tcPr>
          <w:p w14:paraId="154D33D9" w14:textId="77777777" w:rsidR="001A5EBE" w:rsidRPr="00841E58" w:rsidRDefault="001A5EBE" w:rsidP="001A5EBE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</w:tcBorders>
          </w:tcPr>
          <w:p w14:paraId="4DCABBA3" w14:textId="77777777" w:rsidR="001A5EBE" w:rsidRPr="00841E58" w:rsidRDefault="001A5EBE" w:rsidP="001A5EBE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564" w:type="dxa"/>
          </w:tcPr>
          <w:p w14:paraId="758D31B5" w14:textId="0691909E" w:rsidR="001A5EBE" w:rsidRPr="00841E58" w:rsidRDefault="001A5EBE" w:rsidP="76E6DEA2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</w:t>
            </w:r>
            <w:r w:rsidR="00D529E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</w:tbl>
    <w:p w14:paraId="3AF86252" w14:textId="411652C0" w:rsidR="0071280E" w:rsidRPr="00841E58" w:rsidRDefault="0071280E" w:rsidP="00451692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107171AF" w14:textId="77777777" w:rsidR="00BA4F89" w:rsidRPr="00841E58" w:rsidRDefault="00BA4F89" w:rsidP="00451692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3919F55A" w14:textId="6E51A4BE" w:rsidR="00207AD5" w:rsidRPr="00841E58" w:rsidRDefault="34584124" w:rsidP="6278C803">
      <w:pPr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="4B9E07EF" w:rsidRPr="00841E58">
        <w:rPr>
          <w:rFonts w:eastAsia="Calibri" w:cstheme="minorHAnsi"/>
          <w:b/>
          <w:bCs/>
          <w:sz w:val="22"/>
          <w:szCs w:val="22"/>
          <w:lang w:eastAsia="pl-PL"/>
        </w:rPr>
        <w:t>V</w:t>
      </w:r>
      <w:r w:rsidR="2AD8126B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5297160D" w:rsidRPr="00841E58">
        <w:rPr>
          <w:rFonts w:eastAsia="Calibri" w:cstheme="minorHAnsi"/>
          <w:b/>
          <w:bCs/>
          <w:sz w:val="22"/>
          <w:szCs w:val="22"/>
          <w:lang w:eastAsia="pl-PL"/>
        </w:rPr>
        <w:t>Wymagania Jakościowe</w:t>
      </w:r>
    </w:p>
    <w:p w14:paraId="39CCC65A" w14:textId="0E0C92C5" w:rsidR="7DE495C8" w:rsidRPr="00841E58" w:rsidRDefault="7DE495C8" w:rsidP="7DE495C8">
      <w:pPr>
        <w:spacing w:after="160" w:line="259" w:lineRule="auto"/>
        <w:jc w:val="both"/>
        <w:rPr>
          <w:rFonts w:eastAsia="Calibri" w:cstheme="minorHAnsi"/>
          <w:noProof/>
          <w:sz w:val="22"/>
          <w:szCs w:val="22"/>
        </w:rPr>
      </w:pPr>
    </w:p>
    <w:p w14:paraId="11710EA1" w14:textId="164CAC8B" w:rsidR="262056B3" w:rsidRPr="00841E58" w:rsidRDefault="262056B3" w:rsidP="7DE495C8">
      <w:pPr>
        <w:spacing w:after="160" w:line="259" w:lineRule="auto"/>
        <w:jc w:val="both"/>
        <w:rPr>
          <w:rFonts w:eastAsia="Calibri" w:cstheme="minorHAnsi"/>
          <w:noProof/>
          <w:sz w:val="22"/>
          <w:szCs w:val="22"/>
        </w:rPr>
      </w:pPr>
      <w:r w:rsidRPr="00841E58">
        <w:rPr>
          <w:rFonts w:eastAsia="Calibri" w:cstheme="minorHAnsi"/>
          <w:noProof/>
          <w:sz w:val="22"/>
          <w:szCs w:val="22"/>
        </w:rPr>
        <w:t>Zamawiający dokona oceny Wniosku pod kątem Kryteriów Wymagań Jakościowych opisanych w Załączniku nr 1 do Regulaminu</w:t>
      </w:r>
      <w:r w:rsidR="386C03E2" w:rsidRPr="00841E58">
        <w:rPr>
          <w:rFonts w:eastAsia="Calibri" w:cstheme="minorHAnsi"/>
          <w:noProof/>
          <w:sz w:val="22"/>
          <w:szCs w:val="22"/>
        </w:rPr>
        <w:t xml:space="preserve"> oraz na podsatwie informacji przedstawionych w Załączniku nr 3 do Regulaminu</w:t>
      </w:r>
      <w:r w:rsidRPr="00841E58">
        <w:rPr>
          <w:rFonts w:eastAsia="Calibri" w:cstheme="minorHAnsi"/>
          <w:noProof/>
          <w:sz w:val="22"/>
          <w:szCs w:val="22"/>
        </w:rPr>
        <w:t xml:space="preserve">. Zamawiający w ramach oceny Wniosku pod kątem Kryteriów Wymagań Jakościowych będzie przyznawał punkty zgodnie z Tabelą </w:t>
      </w:r>
      <w:r w:rsidR="3C2397A1" w:rsidRPr="00841E58">
        <w:rPr>
          <w:rFonts w:eastAsia="Calibri" w:cstheme="minorHAnsi"/>
          <w:noProof/>
          <w:sz w:val="22"/>
          <w:szCs w:val="22"/>
        </w:rPr>
        <w:t>3</w:t>
      </w:r>
      <w:r w:rsidRPr="00841E58">
        <w:rPr>
          <w:rFonts w:eastAsia="Calibri" w:cstheme="minorHAnsi"/>
          <w:noProof/>
          <w:sz w:val="22"/>
          <w:szCs w:val="22"/>
        </w:rPr>
        <w:t xml:space="preserve">. Maksymalna liczba punktów możliwych do uzyskania z tytułu Kryteriów Wymagań Jakościowych wynosi </w:t>
      </w:r>
      <w:r w:rsidRPr="00841E58">
        <w:rPr>
          <w:rFonts w:eastAsia="Calibri" w:cstheme="minorHAnsi"/>
          <w:b/>
          <w:bCs/>
          <w:sz w:val="20"/>
          <w:szCs w:val="20"/>
          <w:lang w:eastAsia="pl-PL"/>
        </w:rPr>
        <w:t>100.</w:t>
      </w:r>
    </w:p>
    <w:p w14:paraId="5AF3A3E6" w14:textId="661B8EFD" w:rsidR="7DE495C8" w:rsidRPr="00841E58" w:rsidRDefault="7DE495C8" w:rsidP="7DE495C8">
      <w:pPr>
        <w:rPr>
          <w:rFonts w:cstheme="minorHAnsi"/>
          <w:sz w:val="22"/>
          <w:szCs w:val="22"/>
        </w:rPr>
      </w:pPr>
    </w:p>
    <w:p w14:paraId="7C010FC0" w14:textId="77777777" w:rsidR="004A37CF" w:rsidRPr="00841E58" w:rsidRDefault="004A37CF" w:rsidP="00207AD5">
      <w:pPr>
        <w:rPr>
          <w:rFonts w:cstheme="minorHAnsi"/>
          <w:sz w:val="22"/>
        </w:rPr>
      </w:pPr>
    </w:p>
    <w:p w14:paraId="59FB7EC0" w14:textId="13066856" w:rsidR="006D1926" w:rsidRPr="00841E58" w:rsidRDefault="006D1926" w:rsidP="006D1926">
      <w:pPr>
        <w:pStyle w:val="Legenda"/>
        <w:keepNext/>
        <w:rPr>
          <w:rFonts w:cstheme="minorHAnsi"/>
        </w:rPr>
      </w:pPr>
      <w:bookmarkStart w:id="38" w:name="_Ref57740628"/>
      <w:r w:rsidRPr="00841E58">
        <w:rPr>
          <w:rFonts w:cstheme="minorHAnsi"/>
        </w:rPr>
        <w:lastRenderedPageBreak/>
        <w:t xml:space="preserve">Tabela </w:t>
      </w:r>
      <w:r w:rsidR="70FC5213" w:rsidRPr="00841E58">
        <w:rPr>
          <w:rFonts w:cstheme="minorHAnsi"/>
        </w:rPr>
        <w:t>3</w:t>
      </w:r>
      <w:r w:rsidRPr="00841E58">
        <w:rPr>
          <w:rFonts w:cstheme="minorHAnsi"/>
        </w:rPr>
        <w:t xml:space="preserve">. </w:t>
      </w:r>
      <w:r w:rsidR="7CF59861" w:rsidRPr="00841E58">
        <w:rPr>
          <w:rFonts w:cstheme="minorHAnsi"/>
        </w:rPr>
        <w:t>Ocena spełnienia Wymagań Jakościowych.</w:t>
      </w:r>
      <w:bookmarkEnd w:id="38"/>
    </w:p>
    <w:tbl>
      <w:tblPr>
        <w:tblStyle w:val="Tabela-Siatka1"/>
        <w:tblW w:w="11047" w:type="dxa"/>
        <w:jc w:val="center"/>
        <w:tblLook w:val="04A0" w:firstRow="1" w:lastRow="0" w:firstColumn="1" w:lastColumn="0" w:noHBand="0" w:noVBand="1"/>
      </w:tblPr>
      <w:tblGrid>
        <w:gridCol w:w="661"/>
        <w:gridCol w:w="1614"/>
        <w:gridCol w:w="2256"/>
        <w:gridCol w:w="4641"/>
        <w:gridCol w:w="1875"/>
      </w:tblGrid>
      <w:tr w:rsidR="00BA5147" w:rsidRPr="00841E58" w14:paraId="0C3EB29C" w14:textId="77777777" w:rsidTr="5B83A37E">
        <w:trPr>
          <w:trHeight w:val="918"/>
          <w:jc w:val="center"/>
          <w:hidden/>
        </w:trPr>
        <w:tc>
          <w:tcPr>
            <w:tcW w:w="661" w:type="dxa"/>
            <w:shd w:val="clear" w:color="auto" w:fill="A8D08D" w:themeFill="accent6" w:themeFillTint="99"/>
            <w:vAlign w:val="center"/>
          </w:tcPr>
          <w:p w14:paraId="5E8E68DF" w14:textId="77777777" w:rsidR="004A1002" w:rsidRPr="00841E58" w:rsidRDefault="004A1002" w:rsidP="5B83A37E">
            <w:pPr>
              <w:jc w:val="center"/>
              <w:rPr>
                <w:rFonts w:eastAsia="Calibri" w:cstheme="minorHAnsi"/>
                <w:noProof/>
                <w:vanish/>
                <w:sz w:val="20"/>
                <w:szCs w:val="20"/>
              </w:rPr>
            </w:pPr>
          </w:p>
          <w:p w14:paraId="13138F6B" w14:textId="710B6E2B" w:rsidR="00096C91" w:rsidRPr="00841E58" w:rsidRDefault="00E74AD0" w:rsidP="004A1002">
            <w:pPr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14" w:type="dxa"/>
            <w:shd w:val="clear" w:color="auto" w:fill="A8D08D" w:themeFill="accent6" w:themeFillTint="99"/>
            <w:vAlign w:val="center"/>
          </w:tcPr>
          <w:p w14:paraId="0B47D063" w14:textId="02F1D8B7" w:rsidR="00096C91" w:rsidRPr="00841E58" w:rsidRDefault="00096C91" w:rsidP="008262E7">
            <w:pPr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2256" w:type="dxa"/>
            <w:shd w:val="clear" w:color="auto" w:fill="A8D08D" w:themeFill="accent6" w:themeFillTint="99"/>
            <w:vAlign w:val="center"/>
          </w:tcPr>
          <w:p w14:paraId="5D12195D" w14:textId="7648EC1D" w:rsidR="00096C91" w:rsidRPr="00841E58" w:rsidRDefault="14D6AD6B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</w:t>
            </w:r>
            <w:r w:rsidR="729BF15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8FB5E0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Wymagania</w:t>
            </w:r>
            <w:r w:rsidR="729BF15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Jakościowego</w:t>
            </w:r>
          </w:p>
        </w:tc>
        <w:tc>
          <w:tcPr>
            <w:tcW w:w="4641" w:type="dxa"/>
            <w:shd w:val="clear" w:color="auto" w:fill="A8D08D" w:themeFill="accent6" w:themeFillTint="99"/>
            <w:vAlign w:val="center"/>
          </w:tcPr>
          <w:p w14:paraId="1A63F5DB" w14:textId="77777777" w:rsidR="00096C91" w:rsidRPr="00841E58" w:rsidRDefault="00096C91" w:rsidP="008262E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875" w:type="dxa"/>
            <w:shd w:val="clear" w:color="auto" w:fill="A8D08D" w:themeFill="accent6" w:themeFillTint="99"/>
            <w:vAlign w:val="center"/>
          </w:tcPr>
          <w:p w14:paraId="07DB89B6" w14:textId="701058EE" w:rsidR="00096C91" w:rsidRPr="00841E58" w:rsidRDefault="776D758C" w:rsidP="008262E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0A897629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liczba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</w:t>
            </w:r>
            <w:r w:rsidR="23E1ECA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069D04D9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23E1ECA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BA5147" w:rsidRPr="00841E58" w14:paraId="45F39ED7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16DC4D3" w14:textId="5A446FCF" w:rsidR="00207AD5" w:rsidRPr="00841E58" w:rsidRDefault="00BA5147" w:rsidP="00BA5147">
            <w:pPr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1614" w:type="dxa"/>
            <w:shd w:val="clear" w:color="auto" w:fill="auto"/>
          </w:tcPr>
          <w:p w14:paraId="0E53E955" w14:textId="4C4F2C98" w:rsidR="00207AD5" w:rsidRPr="00841E58" w:rsidRDefault="00207AD5" w:rsidP="00207AD5">
            <w:pPr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E403188" w14:textId="69039DC1" w:rsidR="00207AD5" w:rsidRPr="00841E58" w:rsidRDefault="6DF82160" w:rsidP="7DE495C8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Opis koncepcyjny planowanej Technologii Ciepłowni Przyszłości</w:t>
            </w:r>
          </w:p>
          <w:p w14:paraId="442B2743" w14:textId="5A37DF93" w:rsidR="00207AD5" w:rsidRPr="00841E58" w:rsidRDefault="00207AD5" w:rsidP="7DE495C8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1" w:type="dxa"/>
            <w:shd w:val="clear" w:color="auto" w:fill="FFFFFF" w:themeFill="background1"/>
          </w:tcPr>
          <w:p w14:paraId="5EBD45EE" w14:textId="5908DE0B" w:rsidR="6278C803" w:rsidRPr="00841E58" w:rsidRDefault="6BA2E22E" w:rsidP="7DE49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dokona oceny </w:t>
            </w:r>
            <w:r w:rsidR="1F2A12EC" w:rsidRPr="00841E58">
              <w:rPr>
                <w:rFonts w:eastAsia="Calibri" w:cstheme="minorHAnsi"/>
                <w:sz w:val="20"/>
                <w:szCs w:val="20"/>
              </w:rPr>
              <w:t>wypełnienia Wymagania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Jakościowego biorąc pod uwagę następujące </w:t>
            </w:r>
            <w:r w:rsidR="1F602220" w:rsidRPr="00841E58">
              <w:rPr>
                <w:rFonts w:eastAsia="Calibri" w:cstheme="minorHAnsi"/>
                <w:sz w:val="20"/>
                <w:szCs w:val="20"/>
              </w:rPr>
              <w:t>aspekty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zaproponowanego rozwiązania:</w:t>
            </w:r>
          </w:p>
          <w:p w14:paraId="16A6A753" w14:textId="346E631D" w:rsidR="00207AD5" w:rsidRPr="00841E58" w:rsidRDefault="00207AD5" w:rsidP="7DE495C8">
            <w:pPr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110EAF1" w14:textId="17718612" w:rsidR="4ACF7FAA" w:rsidRPr="00841E58" w:rsidRDefault="32D17673" w:rsidP="3467BFDA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Parametry jakościowe właściwe dla najlepszych produktów dostępnych na rynku</w:t>
            </w:r>
            <w:r w:rsidR="5C9E30A4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421D6103" w14:textId="422E31B9" w:rsidR="00EA7982" w:rsidRPr="00841E58" w:rsidRDefault="496BB67C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Unikalność Technologii,</w:t>
            </w:r>
          </w:p>
          <w:p w14:paraId="3795977E" w14:textId="0C34C435" w:rsidR="1A42E8F7" w:rsidRPr="00841E58" w:rsidRDefault="0828877A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FECD78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dekwatność</w:t>
            </w:r>
            <w:r w:rsidR="5E42D6A4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t</w:t>
            </w:r>
            <w:r w:rsidR="38BF4B4D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e</w:t>
            </w:r>
            <w:r w:rsidR="3C57EB26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chnologii</w:t>
            </w:r>
            <w:r w:rsidR="38BF4B4D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E9AD0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256D75C5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realizacji </w:t>
            </w:r>
            <w:r w:rsidR="129D72BF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celów </w:t>
            </w:r>
            <w:r w:rsidR="3E9AD0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postawionych w projekcie</w:t>
            </w:r>
            <w:r w:rsidR="381543C3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DA46EEF" w14:textId="412EFB24" w:rsidR="00EA7982" w:rsidRPr="00841E58" w:rsidRDefault="02AB47B0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Prostota</w:t>
            </w:r>
            <w:r w:rsidR="1E4395D8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skalowalności Technologii</w:t>
            </w:r>
            <w:r w:rsidR="2A08C82D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736C1D0" w14:textId="03EB398F" w:rsidR="44F95D4A" w:rsidRPr="00841E58" w:rsidRDefault="41685A98" w:rsidP="3467BFDA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Prognozowany </w:t>
            </w:r>
            <w:r w:rsidR="70FDB433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1837C611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zas życia zastosowanych urządzeń,</w:t>
            </w:r>
          </w:p>
          <w:p w14:paraId="6C0222A7" w14:textId="16760774" w:rsidR="5AA707F2" w:rsidRPr="00841E58" w:rsidRDefault="53C587FA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Niski poziom awaryjności</w:t>
            </w:r>
            <w:r w:rsidR="36E5F775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9190587" w14:textId="0FD546D6" w:rsidR="00EA7982" w:rsidRPr="00841E58" w:rsidRDefault="40E18071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ryzyk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towarzyszące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go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stosowaniu Technologii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011CD63B" w14:textId="48D2406D" w:rsidR="6445FDF8" w:rsidRPr="00841E58" w:rsidRDefault="7DF432C8" w:rsidP="3467BFDA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Metody</w:t>
            </w:r>
            <w:r w:rsidR="497B994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minimalizacji ryz</w:t>
            </w:r>
            <w:r w:rsidR="38BF2AF4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y</w:t>
            </w:r>
            <w:r w:rsidR="497B994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k</w:t>
            </w:r>
            <w:r w:rsidR="1524F33F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524F33F" w:rsidRPr="00841E58">
              <w:rPr>
                <w:rFonts w:cstheme="minorHAnsi"/>
                <w:color w:val="000000" w:themeColor="text1"/>
                <w:sz w:val="20"/>
                <w:szCs w:val="20"/>
              </w:rPr>
              <w:t>związanych z produkcją i eksploatacją Technologii</w:t>
            </w:r>
          </w:p>
          <w:p w14:paraId="23BEA270" w14:textId="52F6E9A1" w:rsidR="7A323917" w:rsidRPr="00841E58" w:rsidRDefault="12E3C45A" w:rsidP="00E73A7E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cstheme="minorHAnsi"/>
                <w:color w:val="000000" w:themeColor="text1"/>
                <w:sz w:val="20"/>
                <w:szCs w:val="20"/>
              </w:rPr>
              <w:t xml:space="preserve">Oraz inne </w:t>
            </w:r>
            <w:r w:rsidR="5C780E55" w:rsidRPr="00841E58">
              <w:rPr>
                <w:rFonts w:cstheme="minorHAnsi"/>
                <w:color w:val="000000" w:themeColor="text1"/>
                <w:sz w:val="20"/>
                <w:szCs w:val="20"/>
              </w:rPr>
              <w:t>adekwatne do wymagania</w:t>
            </w:r>
            <w:r w:rsidR="1DE3FCFB" w:rsidRPr="00841E58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14:paraId="385A1147" w14:textId="0D6F3679" w:rsidR="00207AD5" w:rsidRPr="00841E58" w:rsidRDefault="00207AD5" w:rsidP="0FEBDE2D">
            <w:pPr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EEC32F9" w14:textId="44FE846B" w:rsidR="487D6395" w:rsidRPr="00841E58" w:rsidRDefault="6E98332F" w:rsidP="6278C803">
            <w:pPr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6ADD2DEB" w:rsidRPr="00841E58">
              <w:rPr>
                <w:rFonts w:eastAsia="Calibri" w:cstheme="minorHAnsi"/>
                <w:sz w:val="20"/>
                <w:szCs w:val="20"/>
              </w:rPr>
              <w:t xml:space="preserve">"Maks. </w:t>
            </w:r>
            <w:r w:rsidR="5DFD88E1" w:rsidRPr="00841E58">
              <w:rPr>
                <w:rFonts w:eastAsia="Calibri" w:cstheme="minorHAnsi"/>
                <w:sz w:val="20"/>
                <w:szCs w:val="20"/>
              </w:rPr>
              <w:t xml:space="preserve">liczba </w:t>
            </w:r>
            <w:r w:rsidR="6ADD2DEB" w:rsidRPr="00841E58">
              <w:rPr>
                <w:rFonts w:eastAsia="Calibri" w:cstheme="minorHAnsi"/>
                <w:sz w:val="20"/>
                <w:szCs w:val="20"/>
              </w:rPr>
              <w:t xml:space="preserve">punktów </w:t>
            </w:r>
            <w:r w:rsidR="480E4C77" w:rsidRPr="00841E58">
              <w:rPr>
                <w:rFonts w:eastAsia="Calibri" w:cstheme="minorHAnsi"/>
                <w:sz w:val="20"/>
                <w:szCs w:val="20"/>
              </w:rPr>
              <w:t xml:space="preserve">możliwych </w:t>
            </w:r>
            <w:r w:rsidR="6ADD2DEB" w:rsidRPr="00841E58">
              <w:rPr>
                <w:rFonts w:eastAsia="Calibri" w:cstheme="minorHAnsi"/>
                <w:sz w:val="20"/>
                <w:szCs w:val="20"/>
              </w:rPr>
              <w:t xml:space="preserve">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</w:t>
            </w:r>
            <w:r w:rsidR="50764653" w:rsidRPr="00841E58">
              <w:rPr>
                <w:rFonts w:eastAsia="Calibri" w:cstheme="minorHAnsi"/>
                <w:sz w:val="20"/>
                <w:szCs w:val="20"/>
              </w:rPr>
              <w:t>ą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9F861BE" w14:textId="5D730D44" w:rsidR="487D6395" w:rsidRPr="00841E58" w:rsidRDefault="487D6395" w:rsidP="6278C803">
            <w:pPr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AAD78CD" w14:textId="7C42B9AA" w:rsidR="2180A3C0" w:rsidRPr="00841E58" w:rsidRDefault="50A005A5" w:rsidP="00E73A7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1 –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 w przypadku, gdy zaproponowane przez </w:t>
            </w:r>
            <w:r w:rsidR="0016233B" w:rsidRPr="00841E58">
              <w:rPr>
                <w:rFonts w:eastAsia="Calibri" w:cstheme="minorHAnsi"/>
                <w:sz w:val="20"/>
                <w:szCs w:val="20"/>
              </w:rPr>
              <w:t xml:space="preserve">Wnioskodawcę 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="6DCACD4B"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</w:t>
            </w:r>
            <w:r w:rsidR="6A6E6C3C" w:rsidRPr="00841E58">
              <w:rPr>
                <w:rFonts w:eastAsia="Calibri" w:cstheme="minorHAnsi"/>
                <w:sz w:val="20"/>
                <w:szCs w:val="20"/>
              </w:rPr>
              <w:t>,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 ekonomicznej, naukowej </w:t>
            </w:r>
            <w:r w:rsidR="4437D418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0AF6E516" w14:textId="4B738D32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70779FFE" w:rsidRPr="00841E58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</w:t>
            </w:r>
            <w:r w:rsidR="733D0903" w:rsidRPr="00841E58">
              <w:rPr>
                <w:rFonts w:eastAsia="Calibri" w:cstheme="minorHAnsi"/>
                <w:sz w:val="20"/>
                <w:szCs w:val="20"/>
              </w:rPr>
              <w:t>,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338529C" w:rsidRPr="00841E58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69BA6298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technicznej</w:t>
            </w:r>
            <w:r w:rsidR="107FB8B5"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BB9FCB2" w14:textId="2AFCA1A4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</w:t>
            </w:r>
            <w:r w:rsidR="7D2D4D5A" w:rsidRPr="00841E58">
              <w:rPr>
                <w:rFonts w:eastAsia="Calibri" w:cstheme="minorHAnsi"/>
                <w:sz w:val="20"/>
                <w:szCs w:val="20"/>
              </w:rPr>
              <w:t>,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5B66E90" w:rsidRPr="00841E58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2CE278AF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28EC72" w14:textId="38D1C853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 xml:space="preserve">Przedsięwzięcia, stanu techniki i wiedzy, tj. w stopniu niższym niż standardowy, ale wyższym niż minimalny, jaki może być uznany za zgodny z istniejącym stanem wiedzy ekonomicznej, naukowej </w:t>
            </w:r>
            <w:r w:rsidR="4140D711" w:rsidRPr="00841E58">
              <w:rPr>
                <w:rFonts w:eastAsia="Calibri" w:cstheme="minorHAnsi"/>
                <w:sz w:val="20"/>
                <w:szCs w:val="20"/>
              </w:rPr>
              <w:t xml:space="preserve">i </w:t>
            </w:r>
            <w:r w:rsidRPr="00841E58">
              <w:rPr>
                <w:rFonts w:eastAsia="Calibri" w:cstheme="minorHAnsi"/>
                <w:sz w:val="20"/>
                <w:szCs w:val="20"/>
              </w:rPr>
              <w:t>technicznej.</w:t>
            </w:r>
          </w:p>
          <w:p w14:paraId="68170D06" w14:textId="3C06F429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</w:t>
            </w:r>
            <w:r w:rsidR="41B2F24A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B5EA1B" w14:textId="7E36E41A" w:rsidR="00207AD5" w:rsidRPr="00841E58" w:rsidRDefault="00207AD5" w:rsidP="0FEBDE2D">
            <w:pPr>
              <w:rPr>
                <w:rFonts w:eastAsia="Calibri"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540E5C31" w14:textId="2973693F" w:rsidR="00207AD5" w:rsidRPr="00841E58" w:rsidRDefault="3A1F0EA6" w:rsidP="00C321C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18E4E161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841E58" w14:paraId="15B31DD9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1A264CB" w14:textId="2FAF248E" w:rsidR="172D80FC" w:rsidRPr="00841E58" w:rsidRDefault="00BA5147" w:rsidP="00BA5147">
            <w:pPr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2.</w:t>
            </w:r>
          </w:p>
        </w:tc>
        <w:tc>
          <w:tcPr>
            <w:tcW w:w="1614" w:type="dxa"/>
            <w:shd w:val="clear" w:color="auto" w:fill="auto"/>
          </w:tcPr>
          <w:p w14:paraId="0B2F5967" w14:textId="306D4EDE" w:rsidR="03353200" w:rsidRPr="00841E58" w:rsidRDefault="03353200" w:rsidP="172D80F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0984D39B" w14:textId="2F5C9696" w:rsidR="03353200" w:rsidRPr="00841E58" w:rsidRDefault="461CAB14" w:rsidP="172D80FC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Proces</w:t>
            </w:r>
            <w:r w:rsidR="0785483A"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formalno-prawn</w:t>
            </w:r>
            <w:r w:rsidR="4B4807BF"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y</w:t>
            </w:r>
          </w:p>
          <w:p w14:paraId="2C34C5D2" w14:textId="24A8BC03" w:rsidR="172D80FC" w:rsidRPr="00841E58" w:rsidRDefault="172D80FC" w:rsidP="172D80F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8BD193A" w14:textId="71D1A3A1" w:rsidR="7B19E1E3" w:rsidRPr="00841E58" w:rsidRDefault="5E0A25B1" w:rsidP="172D80FC">
            <w:pPr>
              <w:spacing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poziom</w:t>
            </w:r>
            <w:r w:rsidR="270FEE55" w:rsidRPr="00841E58">
              <w:rPr>
                <w:rFonts w:eastAsia="Calibri" w:cstheme="minorHAnsi"/>
                <w:sz w:val="20"/>
                <w:szCs w:val="20"/>
              </w:rPr>
              <w:t>u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zaawansowania </w:t>
            </w:r>
            <w:r w:rsidR="74832063" w:rsidRPr="00841E58">
              <w:rPr>
                <w:rFonts w:eastAsia="Calibri" w:cstheme="minorHAnsi"/>
                <w:sz w:val="20"/>
                <w:szCs w:val="20"/>
              </w:rPr>
              <w:t xml:space="preserve">zrealizowanych </w:t>
            </w:r>
            <w:r w:rsidRPr="00841E58">
              <w:rPr>
                <w:rFonts w:eastAsia="Calibri" w:cstheme="minorHAnsi"/>
                <w:sz w:val="20"/>
                <w:szCs w:val="20"/>
              </w:rPr>
              <w:t>działań formalno-prawnych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:</w:t>
            </w:r>
          </w:p>
          <w:p w14:paraId="21BB2800" w14:textId="4F92CDEF" w:rsidR="7B19E1E3" w:rsidRPr="00841E58" w:rsidRDefault="5E0A25B1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zgód, pozwoleń oraz innych dokumentów formalno-prawnych koniecznych dla przeprowadzania budowy Demonstratora Technologii</w:t>
            </w:r>
          </w:p>
          <w:p w14:paraId="4CD61272" w14:textId="26D9A4B2" w:rsidR="7B19E1E3" w:rsidRPr="00841E58" w:rsidRDefault="5E0A25B1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działa</w:t>
            </w:r>
            <w:r w:rsidR="6BB11B48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ń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które podjął </w:t>
            </w:r>
            <w:r w:rsidR="006201EF" w:rsidRPr="00841E58">
              <w:rPr>
                <w:rFonts w:eastAsia="Calibri" w:cstheme="minorHAnsi"/>
                <w:sz w:val="20"/>
                <w:szCs w:val="20"/>
              </w:rPr>
              <w:t>Wnioskodawca</w:t>
            </w:r>
            <w:r w:rsidR="006201EF" w:rsidRPr="00841E58" w:rsidDel="006201EF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 celu ich pozyskania,</w:t>
            </w:r>
          </w:p>
          <w:p w14:paraId="137D8AEA" w14:textId="069016E9" w:rsidR="4D8CD508" w:rsidRPr="00841E58" w:rsidRDefault="1713795E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</w:t>
            </w:r>
            <w:r w:rsidR="089C2DCA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rzedstawionych 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dokument</w:t>
            </w:r>
            <w:r w:rsidR="1AE7FE7A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ów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formalno-prawne, które </w:t>
            </w:r>
            <w:r w:rsidR="006201EF" w:rsidRPr="00841E58">
              <w:rPr>
                <w:rFonts w:eastAsia="Calibri" w:cstheme="minorHAnsi"/>
                <w:sz w:val="20"/>
                <w:szCs w:val="20"/>
              </w:rPr>
              <w:t>Wnioskodawca</w:t>
            </w:r>
            <w:r w:rsidR="006201EF" w:rsidRPr="00841E58" w:rsidDel="006201EF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już pozyskał,</w:t>
            </w:r>
          </w:p>
          <w:p w14:paraId="4E8A0822" w14:textId="148E7FA5" w:rsidR="111B29CD" w:rsidRPr="00841E58" w:rsidRDefault="614CB376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wykazu 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konieczne do przeprowadzenia czynności,</w:t>
            </w:r>
          </w:p>
          <w:p w14:paraId="499534EB" w14:textId="5F14484E" w:rsidR="7B19E1E3" w:rsidRPr="00841E58" w:rsidRDefault="5E0A25B1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</w:t>
            </w:r>
            <w:r w:rsidR="170983FE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rognozo</w:t>
            </w:r>
            <w:r w:rsidR="4843117B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170983FE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anych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termin</w:t>
            </w:r>
            <w:r w:rsidR="6A7EEE79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ów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pozyskania pozostałych zgód i pozwoleń.</w:t>
            </w:r>
          </w:p>
          <w:p w14:paraId="192EE669" w14:textId="10AC2DA8" w:rsidR="3E358142" w:rsidRPr="00841E58" w:rsidRDefault="3E358142" w:rsidP="172D80FC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09FEDD1C" w14:textId="10AC2DA8" w:rsidR="3E358142" w:rsidRPr="00841E58" w:rsidRDefault="3E358142" w:rsidP="172D80FC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E9EE15E" w14:textId="51B67E63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możliwy </w:t>
            </w:r>
            <w:r w:rsidR="7E528847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>w zakresie</w:t>
            </w:r>
            <w:r w:rsidR="4D48042E" w:rsidRPr="00841E58">
              <w:rPr>
                <w:rFonts w:eastAsia="Calibri" w:cstheme="minorHAnsi"/>
                <w:sz w:val="20"/>
                <w:szCs w:val="20"/>
              </w:rPr>
              <w:t xml:space="preserve">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175CC9F7" w14:textId="75BCAEEB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>jaki jest możliwy w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651293FF" w14:textId="443B351F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 xml:space="preserve">techniki i wiedzy, tj. w standardowym stopniu,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B75B610" w:rsidRPr="00841E58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85B57F2" w14:textId="2E71BA08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6FB27F1" w:rsidRPr="00841E58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4982EA29" w14:textId="3F623144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>jaki jest możliwy  w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EFD9B76" w14:textId="10AC2DA8" w:rsidR="172D80FC" w:rsidRPr="00841E58" w:rsidRDefault="172D80FC" w:rsidP="172D80FC">
            <w:pPr>
              <w:spacing w:after="160" w:line="276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7F60572" w14:textId="34E23237" w:rsidR="6A0008F2" w:rsidRPr="00841E58" w:rsidRDefault="6A0008F2" w:rsidP="172D80FC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78A73BE1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2B2E177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0E7207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</w:tc>
      </w:tr>
      <w:tr w:rsidR="00BA5147" w:rsidRPr="00841E58" w14:paraId="6125887D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35A2F617" w14:textId="1F21E38F" w:rsidR="4E7D4C5E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1614" w:type="dxa"/>
            <w:shd w:val="clear" w:color="auto" w:fill="auto"/>
          </w:tcPr>
          <w:p w14:paraId="3E8D5D3A" w14:textId="3575E552" w:rsidR="4C0C70DE" w:rsidRPr="00841E58" w:rsidRDefault="4C0C70DE" w:rsidP="4E7D4C5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2BB5FA64" w14:textId="545959D3" w:rsidR="4C0C70DE" w:rsidRPr="00841E58" w:rsidRDefault="4C0C70DE" w:rsidP="4E7D4C5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 xml:space="preserve">Dostosowanie się do zmian na rynku energii i ciepła  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24DA99F9" w14:textId="0B5CA4EC" w:rsidR="516B5C54" w:rsidRPr="00841E58" w:rsidRDefault="516B5C54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dokona oceny wypełnienia Wymagania Jakościowego biorąc pod uwagę </w:t>
            </w:r>
            <w:r w:rsidR="518E665F" w:rsidRPr="00841E58">
              <w:rPr>
                <w:rFonts w:eastAsia="Calibri" w:cstheme="minorHAnsi"/>
                <w:sz w:val="20"/>
                <w:szCs w:val="20"/>
              </w:rPr>
              <w:t>aspekty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415CBD1E" w14:textId="3560F175" w:rsidR="516B5C54" w:rsidRPr="00841E58" w:rsidRDefault="516B5C54" w:rsidP="00BD6E5B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zmniejszenia się zapotrzebowania na ciepło ze względu na termomodernizację budynków w kontekście Strategii na rzecz Fali Renowacji z dn. 14.10.2020r.  </w:t>
            </w:r>
          </w:p>
          <w:p w14:paraId="5881A4C9" w14:textId="74041815" w:rsidR="3100EF80" w:rsidRPr="00841E58" w:rsidRDefault="0436BEE8" w:rsidP="5B83A37E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konieczności ciągłego wzrostu efektywności produkcji i zmniejszenia strat przesyłowych ciepła,</w:t>
            </w:r>
          </w:p>
          <w:p w14:paraId="7D0A9646" w14:textId="59DA2F80" w:rsidR="3100EF80" w:rsidRPr="00841E58" w:rsidRDefault="0436BEE8" w:rsidP="5B83A37E">
            <w:pPr>
              <w:pStyle w:val="Akapitzlist"/>
              <w:numPr>
                <w:ilvl w:val="0"/>
                <w:numId w:val="2"/>
              </w:numPr>
              <w:spacing w:after="160" w:line="257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potrzeby wsparcia działań budujących konkurencyjność systemów ciepła sieciowego,</w:t>
            </w:r>
          </w:p>
          <w:p w14:paraId="1B4A1CA2" w14:textId="2F51BAFF" w:rsidR="516B5C54" w:rsidRPr="00841E58" w:rsidRDefault="55070301" w:rsidP="5B83A37E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wzrostu konieczności </w:t>
            </w:r>
            <w:r w:rsidR="0436BEE8" w:rsidRPr="00841E58">
              <w:rPr>
                <w:rFonts w:eastAsia="Calibri" w:cstheme="minorHAnsi"/>
                <w:sz w:val="20"/>
                <w:szCs w:val="20"/>
              </w:rPr>
              <w:t>świadczenia usługi</w:t>
            </w:r>
            <w:r w:rsidR="683ECD0B" w:rsidRPr="00841E58">
              <w:rPr>
                <w:rFonts w:eastAsia="Calibri" w:cstheme="minorHAnsi"/>
                <w:sz w:val="20"/>
                <w:szCs w:val="20"/>
              </w:rPr>
              <w:t xml:space="preserve"> chłodu w ciepłownictwie,  </w:t>
            </w:r>
          </w:p>
          <w:p w14:paraId="52DBC9A4" w14:textId="4A5F6215" w:rsidR="516B5C54" w:rsidRPr="00841E58" w:rsidRDefault="2FE3AF69" w:rsidP="00BD6E5B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zwiększenia</w:t>
            </w:r>
            <w:r w:rsidR="516B5C54" w:rsidRPr="00841E58">
              <w:rPr>
                <w:rFonts w:eastAsia="Calibri" w:cstheme="minorHAnsi"/>
                <w:sz w:val="20"/>
                <w:szCs w:val="20"/>
              </w:rPr>
              <w:t xml:space="preserve"> wykorzystania energii z OZE.</w:t>
            </w:r>
          </w:p>
          <w:p w14:paraId="7552D412" w14:textId="74F266C5" w:rsidR="4E7D4C5E" w:rsidRPr="00841E58" w:rsidRDefault="4E7D4C5E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09210669" w14:textId="10AC2DA8" w:rsidR="2497DE52" w:rsidRPr="00841E58" w:rsidRDefault="2497DE52" w:rsidP="4E7D4C5E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39977252" w14:textId="10AC2DA8" w:rsidR="2497DE52" w:rsidRPr="00841E58" w:rsidRDefault="2497DE52" w:rsidP="4E7D4C5E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91C4AC6" w14:textId="3D28E004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możliwy   w zakresie </w:t>
            </w:r>
            <w:r w:rsidR="78101EEE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4C9BD79" w14:textId="00B1769F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 xml:space="preserve">Regulaminu, Celów Przedsięwzięcia, stanu techniki i wiedzy, tj. w wyższym niż standardowy stopniu, jaki jest możliwy w zakresie </w:t>
            </w:r>
            <w:r w:rsidR="2E1539E3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6325573" w14:textId="4C26836D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jaki jest możliwy w zakresie </w:t>
            </w:r>
            <w:r w:rsidR="2E3384D7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3E30A3E8" w14:textId="0723597E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jest możliwy w zakresie </w:t>
            </w:r>
            <w:r w:rsidR="17BEAE13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7B8B2F9C" w14:textId="083F002D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jest możliwy w zakresie</w:t>
            </w:r>
            <w:r w:rsidR="6CEC1437" w:rsidRPr="00841E58">
              <w:rPr>
                <w:rFonts w:eastAsia="Calibri" w:cstheme="minorHAnsi"/>
                <w:sz w:val="20"/>
                <w:szCs w:val="20"/>
              </w:rPr>
              <w:t xml:space="preserve"> 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5979131" w14:textId="6DCE2987" w:rsidR="4E7D4C5E" w:rsidRPr="00841E58" w:rsidRDefault="4E7D4C5E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55CE33E2" w14:textId="56CEA716" w:rsidR="4E7D4C5E" w:rsidRPr="00841E58" w:rsidRDefault="4E7D4C5E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8A1680D" w14:textId="5E6B1F78" w:rsidR="3CACD1DA" w:rsidRPr="00841E58" w:rsidRDefault="3CACD1DA" w:rsidP="4E7D4C5E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punktów</w:t>
            </w:r>
          </w:p>
        </w:tc>
      </w:tr>
      <w:tr w:rsidR="00BA5147" w:rsidRPr="00841E58" w14:paraId="26B367F6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7A456DE5" w14:textId="5E6133D1" w:rsidR="00207AD5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4.</w:t>
            </w:r>
          </w:p>
        </w:tc>
        <w:tc>
          <w:tcPr>
            <w:tcW w:w="1614" w:type="dxa"/>
            <w:shd w:val="clear" w:color="auto" w:fill="auto"/>
          </w:tcPr>
          <w:p w14:paraId="5495E0BA" w14:textId="1EEFDDFA" w:rsidR="00207AD5" w:rsidRPr="00841E58" w:rsidRDefault="00207AD5" w:rsidP="00207AD5">
            <w:pPr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4DB2733" w14:textId="579ACA37" w:rsidR="00207AD5" w:rsidRPr="00841E58" w:rsidRDefault="0F051130" w:rsidP="7DE495C8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FD2D62A" w14:textId="17BB4B7A" w:rsidR="00207AD5" w:rsidRPr="00841E58" w:rsidRDefault="3CE23EAF" w:rsidP="6278C803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645FA4AA" w14:textId="3127E4D6" w:rsidR="00207AD5" w:rsidRPr="00841E58" w:rsidRDefault="00207AD5" w:rsidP="6278C803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42EE6AC0" w14:textId="3ABE78B0" w:rsidR="00207AD5" w:rsidRPr="00841E58" w:rsidRDefault="357466EC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Zakres</w:t>
            </w:r>
            <w:r w:rsidR="38D39B24" w:rsidRPr="00841E58">
              <w:rPr>
                <w:rFonts w:eastAsia="Calibri" w:cstheme="minorHAnsi"/>
                <w:sz w:val="20"/>
                <w:szCs w:val="20"/>
              </w:rPr>
              <w:t xml:space="preserve"> innowacji (produktow</w:t>
            </w:r>
            <w:r w:rsidR="39B2F53B" w:rsidRPr="00841E58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841E58">
              <w:rPr>
                <w:rFonts w:eastAsia="Calibri" w:cstheme="minorHAnsi"/>
                <w:sz w:val="20"/>
                <w:szCs w:val="20"/>
              </w:rPr>
              <w:t>/procesow</w:t>
            </w:r>
            <w:r w:rsidR="73418E12" w:rsidRPr="00841E58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841E58">
              <w:rPr>
                <w:rFonts w:eastAsia="Calibri" w:cstheme="minorHAnsi"/>
                <w:sz w:val="20"/>
                <w:szCs w:val="20"/>
              </w:rPr>
              <w:t>)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7CC71480" w14:textId="1E136D2F" w:rsidR="00207AD5" w:rsidRPr="00841E58" w:rsidRDefault="71F14408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N</w:t>
            </w:r>
            <w:r w:rsidR="07C89B2B" w:rsidRPr="00841E58">
              <w:rPr>
                <w:rFonts w:eastAsia="Calibri" w:cstheme="minorHAnsi"/>
                <w:sz w:val="20"/>
                <w:szCs w:val="20"/>
              </w:rPr>
              <w:t>ow</w:t>
            </w:r>
            <w:r w:rsidR="4D4B72FF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07C89B2B" w:rsidRPr="00841E58">
              <w:rPr>
                <w:rFonts w:eastAsia="Calibri" w:cstheme="minorHAnsi"/>
                <w:sz w:val="20"/>
                <w:szCs w:val="20"/>
              </w:rPr>
              <w:t xml:space="preserve"> cech</w:t>
            </w:r>
            <w:r w:rsidR="743FE159" w:rsidRPr="00841E58">
              <w:rPr>
                <w:rFonts w:eastAsia="Calibri" w:cstheme="minorHAnsi"/>
                <w:sz w:val="20"/>
                <w:szCs w:val="20"/>
              </w:rPr>
              <w:t xml:space="preserve">y i </w:t>
            </w:r>
            <w:r w:rsidR="07C89B2B" w:rsidRPr="00841E58">
              <w:rPr>
                <w:rFonts w:eastAsia="Calibri" w:cstheme="minorHAnsi"/>
                <w:sz w:val="20"/>
                <w:szCs w:val="20"/>
              </w:rPr>
              <w:t>funkcj</w:t>
            </w:r>
            <w:r w:rsidR="76E7DDDC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71507078" w:rsidRPr="00841E58">
              <w:rPr>
                <w:rFonts w:eastAsia="Calibri" w:cstheme="minorHAnsi"/>
                <w:sz w:val="20"/>
                <w:szCs w:val="20"/>
              </w:rPr>
              <w:t xml:space="preserve"> rozwiązania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odróżniając</w:t>
            </w:r>
            <w:r w:rsidR="68DAE2B2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D51A974" w:rsidRPr="00841E58">
              <w:rPr>
                <w:rFonts w:eastAsia="Calibri" w:cstheme="minorHAnsi"/>
                <w:sz w:val="20"/>
                <w:szCs w:val="20"/>
              </w:rPr>
              <w:t>je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od </w:t>
            </w:r>
            <w:r w:rsidR="17CCE469" w:rsidRPr="00841E58">
              <w:rPr>
                <w:rFonts w:eastAsia="Calibri" w:cstheme="minorHAnsi"/>
                <w:sz w:val="20"/>
                <w:szCs w:val="20"/>
              </w:rPr>
              <w:t xml:space="preserve">istniejących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produktów</w:t>
            </w:r>
            <w:r w:rsidR="1D1A04E4" w:rsidRPr="00841E58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usług</w:t>
            </w:r>
            <w:r w:rsidR="42692F77" w:rsidRPr="00841E58">
              <w:rPr>
                <w:rFonts w:eastAsia="Calibri" w:cstheme="minorHAnsi"/>
                <w:sz w:val="20"/>
                <w:szCs w:val="20"/>
              </w:rPr>
              <w:t xml:space="preserve"> i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technologii</w:t>
            </w:r>
            <w:r w:rsidR="46676D95" w:rsidRPr="00841E58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decydując</w:t>
            </w:r>
            <w:r w:rsidR="180FAA02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o jego przewadze względem aktualnej oferty </w:t>
            </w:r>
            <w:r w:rsidR="1D1DFF09" w:rsidRPr="00841E58">
              <w:rPr>
                <w:rFonts w:eastAsia="Calibri" w:cstheme="minorHAnsi"/>
                <w:sz w:val="20"/>
                <w:szCs w:val="20"/>
              </w:rPr>
              <w:t xml:space="preserve">dostępnej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na rynku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30A62FC5" w14:textId="0C06B714" w:rsidR="00207AD5" w:rsidRPr="00841E58" w:rsidRDefault="5F24116F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</w:t>
            </w:r>
            <w:r w:rsidR="1144C767" w:rsidRPr="00841E58">
              <w:rPr>
                <w:rFonts w:eastAsia="Calibri" w:cstheme="minorHAnsi"/>
                <w:sz w:val="20"/>
                <w:szCs w:val="20"/>
              </w:rPr>
              <w:t xml:space="preserve">naczenie </w:t>
            </w:r>
            <w:r w:rsidR="7FB5155F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="77D13359" w:rsidRPr="00841E58">
              <w:rPr>
                <w:rFonts w:eastAsia="Calibri" w:cstheme="minorHAnsi"/>
                <w:sz w:val="20"/>
                <w:szCs w:val="20"/>
              </w:rPr>
              <w:t>nnowacyjności</w:t>
            </w:r>
            <w:r w:rsidR="7FB5155F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1144C767" w:rsidRPr="00841E58">
              <w:rPr>
                <w:rFonts w:eastAsia="Calibri" w:cstheme="minorHAnsi"/>
                <w:sz w:val="20"/>
                <w:szCs w:val="20"/>
              </w:rPr>
              <w:t>dla sukcesu rynkowego rezultatu pro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>jektu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9CAD16B" w14:textId="3E6205DE" w:rsidR="00207AD5" w:rsidRPr="00841E58" w:rsidRDefault="4ABA14B1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 xml:space="preserve">pływ </w:t>
            </w:r>
            <w:r w:rsidR="1EDD6A15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="776FBB1D" w:rsidRPr="00841E58">
              <w:rPr>
                <w:rFonts w:eastAsia="Calibri" w:cstheme="minorHAnsi"/>
                <w:sz w:val="20"/>
                <w:szCs w:val="20"/>
              </w:rPr>
              <w:t>nnowacyjnego rozwiązania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 xml:space="preserve"> na rynek i na </w:t>
            </w:r>
            <w:r w:rsidR="3CD240E6" w:rsidRPr="00841E58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>nioskodawcę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0AC69B3" w14:textId="1363A4B1" w:rsidR="00207AD5" w:rsidRPr="00841E58" w:rsidRDefault="6D73B043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Oraz inne elementy adekwatne do wymagania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B9FC21B" w14:textId="2556FDA1" w:rsidR="00207AD5" w:rsidRPr="00841E58" w:rsidRDefault="00207AD5" w:rsidP="6278C803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C1DDE8F" w14:textId="77B7B97E" w:rsidR="00207AD5" w:rsidRPr="00841E58" w:rsidRDefault="1DC5AE2F" w:rsidP="7DE495C8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4F869CC1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</w:t>
            </w:r>
            <w:r w:rsidR="2ED90F5A" w:rsidRPr="00841E58">
              <w:rPr>
                <w:rFonts w:eastAsia="Calibri" w:cstheme="minorHAnsi"/>
                <w:sz w:val="20"/>
                <w:szCs w:val="20"/>
              </w:rPr>
              <w:t>ą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6131766" w14:textId="5D730D44" w:rsidR="00207AD5" w:rsidRPr="00841E58" w:rsidRDefault="1DC5AE2F" w:rsidP="6278C803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8E8C956" w14:textId="074B4D3B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zaproponowane 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>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28378CCE" w14:textId="5BFAA197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46717809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DD1EEE7" w14:textId="39161225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4C9D85B5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21925E65" w14:textId="1EC2EBB0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723BC892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680C9C13" w14:textId="36D87509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71774EE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67B8B05" w14:textId="327C00C0" w:rsidR="00207AD5" w:rsidRPr="00841E58" w:rsidRDefault="00207AD5" w:rsidP="6278C803">
            <w:pPr>
              <w:pStyle w:val="Akapitzlist"/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3C912133" w14:textId="2F9D0B05" w:rsidR="00207AD5" w:rsidRPr="00841E58" w:rsidRDefault="58AF3A1C" w:rsidP="00C321C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20</w:t>
            </w:r>
            <w:r w:rsidR="68DD8F26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841E58" w14:paraId="45089A8E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4DE35CD" w14:textId="71FA6199" w:rsidR="004A37CF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5.</w:t>
            </w:r>
          </w:p>
        </w:tc>
        <w:tc>
          <w:tcPr>
            <w:tcW w:w="1614" w:type="dxa"/>
            <w:shd w:val="clear" w:color="auto" w:fill="auto"/>
          </w:tcPr>
          <w:p w14:paraId="3BC2EA2A" w14:textId="2BEC5F56" w:rsidR="004A37CF" w:rsidRPr="00841E58" w:rsidRDefault="004A37CF" w:rsidP="004A37CF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41E58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B3C7441" w14:textId="2758C63B" w:rsidR="004A37CF" w:rsidRPr="00841E58" w:rsidRDefault="7678548B" w:rsidP="7DE495C8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Replikowalność </w:t>
            </w:r>
            <w:r w:rsidR="73828499"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Technologii</w:t>
            </w:r>
          </w:p>
          <w:p w14:paraId="3F9E2E4A" w14:textId="7AD356A3" w:rsidR="004A37CF" w:rsidRPr="00841E58" w:rsidRDefault="004A37CF" w:rsidP="7DE495C8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BB14A62" w14:textId="5E7B1B77" w:rsidR="2708FDAA" w:rsidRPr="00841E58" w:rsidRDefault="32A6EEED" w:rsidP="7DE495C8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5B027020" w14:textId="0D6F3679" w:rsidR="004A37CF" w:rsidRPr="00841E58" w:rsidRDefault="004A37CF" w:rsidP="6278C803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64E5B126" w14:textId="2ABA84E4" w:rsidR="004A37CF" w:rsidRPr="00841E58" w:rsidRDefault="444728F5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m</w:t>
            </w:r>
            <w:r w:rsidR="5B31390F" w:rsidRPr="00841E58">
              <w:rPr>
                <w:rFonts w:eastAsia="Calibri" w:cstheme="minorHAnsi"/>
                <w:sz w:val="20"/>
                <w:szCs w:val="20"/>
              </w:rPr>
              <w:t xml:space="preserve">ożliwość zastosowania Technologii </w:t>
            </w:r>
            <w:r w:rsidR="56F6B9FF" w:rsidRPr="00841E58">
              <w:rPr>
                <w:rFonts w:eastAsia="Calibri" w:cstheme="minorHAnsi"/>
                <w:sz w:val="20"/>
                <w:szCs w:val="20"/>
              </w:rPr>
              <w:t>przez</w:t>
            </w:r>
            <w:r w:rsidR="5B31390F" w:rsidRPr="00841E58">
              <w:rPr>
                <w:rFonts w:eastAsia="Calibri" w:cstheme="minorHAnsi"/>
                <w:sz w:val="20"/>
                <w:szCs w:val="20"/>
              </w:rPr>
              <w:t xml:space="preserve"> inn</w:t>
            </w:r>
            <w:r w:rsidR="6166C073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5B31390F" w:rsidRPr="00841E58">
              <w:rPr>
                <w:rFonts w:eastAsia="Calibri" w:cstheme="minorHAnsi"/>
                <w:sz w:val="20"/>
                <w:szCs w:val="20"/>
              </w:rPr>
              <w:t xml:space="preserve"> przedsiębiorstwa energetyki ciepłowniczej,</w:t>
            </w:r>
          </w:p>
          <w:p w14:paraId="38734C47" w14:textId="1122DEF8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rozmiar wykorzystanej powierzchni i kubatury, </w:t>
            </w:r>
          </w:p>
          <w:p w14:paraId="2498F3E1" w14:textId="16742574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bezobsługowość lub łatwość obsługi, </w:t>
            </w:r>
          </w:p>
          <w:p w14:paraId="00195DBD" w14:textId="263D1C51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czas realizacji budowy, łącznie z procedurami formalnymi</w:t>
            </w:r>
            <w:r w:rsidR="48F0AF83" w:rsidRPr="00841E58">
              <w:rPr>
                <w:rFonts w:cstheme="minorHAnsi"/>
                <w:sz w:val="20"/>
                <w:szCs w:val="20"/>
              </w:rPr>
              <w:t>,</w:t>
            </w:r>
            <w:r w:rsidRPr="00841E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CC1A794" w14:textId="501CA276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uciążliwość </w:t>
            </w:r>
            <w:r w:rsidR="5DF7C9D7" w:rsidRPr="00841E58">
              <w:rPr>
                <w:rFonts w:cstheme="minorHAnsi"/>
                <w:sz w:val="20"/>
                <w:szCs w:val="20"/>
              </w:rPr>
              <w:t xml:space="preserve">zapachowa </w:t>
            </w:r>
            <w:r w:rsidRPr="00841E58">
              <w:rPr>
                <w:rFonts w:cstheme="minorHAnsi"/>
                <w:sz w:val="20"/>
                <w:szCs w:val="20"/>
              </w:rPr>
              <w:t>w okresie eksploatacji,</w:t>
            </w:r>
          </w:p>
          <w:p w14:paraId="0A7F6BFD" w14:textId="019B34E4" w:rsidR="004A37CF" w:rsidRPr="00841E58" w:rsidRDefault="6FE5B8D5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liczbę podobnych </w:t>
            </w:r>
            <w:r w:rsidR="5C224C6C" w:rsidRPr="00841E58">
              <w:rPr>
                <w:rFonts w:cstheme="minorHAnsi"/>
                <w:sz w:val="20"/>
                <w:szCs w:val="20"/>
              </w:rPr>
              <w:t xml:space="preserve">do Systemu Demonstracyjnego </w:t>
            </w:r>
            <w:r w:rsidRPr="00841E58">
              <w:rPr>
                <w:rFonts w:cstheme="minorHAnsi"/>
                <w:sz w:val="20"/>
                <w:szCs w:val="20"/>
              </w:rPr>
              <w:t xml:space="preserve">systemów ciepłowniczych w Polsce, biorąc pod uwagę uwarunkowania lokalne i konfigurację urządzeń, </w:t>
            </w:r>
          </w:p>
          <w:p w14:paraId="3C9E5E16" w14:textId="07EDD1F1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lastRenderedPageBreak/>
              <w:t>dostępność składowych Technologii (urządzeń) na rynku,</w:t>
            </w:r>
            <w:r w:rsidR="65DE5D11" w:rsidRPr="00841E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E3F2FA" w14:textId="3B76FA3F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dostępność lokaln</w:t>
            </w:r>
            <w:r w:rsidR="1B7E0373" w:rsidRPr="00841E58">
              <w:rPr>
                <w:rFonts w:cstheme="minorHAnsi"/>
                <w:sz w:val="20"/>
                <w:szCs w:val="20"/>
              </w:rPr>
              <w:t>ą</w:t>
            </w:r>
            <w:r w:rsidRPr="00841E58">
              <w:rPr>
                <w:rFonts w:cstheme="minorHAnsi"/>
                <w:sz w:val="20"/>
                <w:szCs w:val="20"/>
              </w:rPr>
              <w:t xml:space="preserve"> substratów i nośników energii,</w:t>
            </w:r>
          </w:p>
          <w:p w14:paraId="0A025AAF" w14:textId="3E73055F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potencjał zastępowalności urządzeń w przypadku awarii. </w:t>
            </w:r>
          </w:p>
          <w:p w14:paraId="6E3B9555" w14:textId="44B4EB75" w:rsidR="004A37CF" w:rsidRPr="00841E58" w:rsidRDefault="768798E1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inne elementy adekwatne do Wymagania</w:t>
            </w:r>
            <w:r w:rsidR="68D5B93A"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D5F583A" w14:textId="283D949C" w:rsidR="004A37CF" w:rsidRPr="00841E58" w:rsidRDefault="004A37CF" w:rsidP="7DE495C8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324F0E66" w14:textId="1CB756B6" w:rsidR="004A37CF" w:rsidRPr="00841E58" w:rsidRDefault="516AA4D0" w:rsidP="7DE495C8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42D9DA7C" w:rsidRPr="00841E58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C21AC70" w14:textId="5D730D44" w:rsidR="004A37CF" w:rsidRPr="00841E58" w:rsidRDefault="42D9DA7C" w:rsidP="6278C803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A17DCAB" w14:textId="290EB9A8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307EF5E6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7B0B202" w14:textId="34F51E46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63B99401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46841D77" w14:textId="3A973EC5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57E6756B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50707095" w14:textId="574FCF27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84DC705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2DA5A1B4" w14:textId="34D81713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03AD7A8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</w:t>
            </w:r>
            <w:r w:rsidR="5256EC35" w:rsidRPr="00841E58">
              <w:rPr>
                <w:rFonts w:eastAsia="Calibri" w:cstheme="minorHAnsi"/>
                <w:sz w:val="20"/>
                <w:szCs w:val="20"/>
              </w:rPr>
              <w:t>), odpowiada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262AF57" w14:textId="34F6F066" w:rsidR="004A37CF" w:rsidRPr="00841E58" w:rsidRDefault="004A37CF" w:rsidP="6278C803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EED6A02" w14:textId="40854015" w:rsidR="004A37CF" w:rsidRPr="00841E58" w:rsidRDefault="2E85F1E8" w:rsidP="7DE495C8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10 </w:t>
            </w:r>
            <w:r w:rsidR="5C3B5BE9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</w:t>
            </w:r>
            <w:r w:rsidR="5ECD053E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unktów</w:t>
            </w:r>
          </w:p>
        </w:tc>
      </w:tr>
      <w:tr w:rsidR="00BA5147" w:rsidRPr="00841E58" w14:paraId="5CBE8288" w14:textId="77777777" w:rsidTr="00BA5147">
        <w:trPr>
          <w:trHeight w:val="1134"/>
          <w:jc w:val="center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C812621" w14:textId="00268EF7" w:rsidR="004A37CF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6.</w:t>
            </w:r>
          </w:p>
        </w:tc>
        <w:tc>
          <w:tcPr>
            <w:tcW w:w="1614" w:type="dxa"/>
            <w:shd w:val="clear" w:color="auto" w:fill="auto"/>
          </w:tcPr>
          <w:p w14:paraId="11A0A31F" w14:textId="08489371" w:rsidR="004A37CF" w:rsidRPr="00841E58" w:rsidRDefault="11F22BFA" w:rsidP="3BC1A4FA">
            <w:pPr>
              <w:ind w:left="113" w:right="113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9E9BA6" w14:textId="116BA45C" w:rsidR="004A37CF" w:rsidRPr="00841E58" w:rsidRDefault="0FA2DE60" w:rsidP="4E7D4C5E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Doświadczenie Wnioskodawcy</w:t>
            </w:r>
            <w:r w:rsidR="71150AA8" w:rsidRPr="00841E58">
              <w:rPr>
                <w:rFonts w:cstheme="minorHAnsi"/>
                <w:b/>
                <w:bCs/>
                <w:sz w:val="20"/>
                <w:szCs w:val="20"/>
              </w:rPr>
              <w:t xml:space="preserve"> i Zespół Projektowy</w:t>
            </w:r>
          </w:p>
        </w:tc>
        <w:tc>
          <w:tcPr>
            <w:tcW w:w="4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5B2CD" w14:textId="4F14588D" w:rsidR="004A37CF" w:rsidRPr="00841E58" w:rsidRDefault="6108FC98" w:rsidP="7DE495C8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cechy:</w:t>
            </w:r>
          </w:p>
          <w:p w14:paraId="4D9BBF81" w14:textId="0D6F3679" w:rsidR="004A37CF" w:rsidRPr="00841E58" w:rsidRDefault="004A37CF" w:rsidP="6278C803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405C6EA" w14:textId="60FA019A" w:rsidR="004A37CF" w:rsidRPr="00841E58" w:rsidRDefault="746219E9" w:rsidP="3467BFD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doświadczenie w projektowaniu</w:t>
            </w:r>
            <w:r w:rsidR="15BBDF6F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lub budowaniu lub modernizacji lub eksploatacji</w:t>
            </w:r>
            <w:r w:rsidR="4000F21C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1C52D58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instalacji i urządzeń wytwórczych</w:t>
            </w:r>
            <w:r w:rsidR="4493BF5C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, przesyłowych </w:t>
            </w:r>
            <w:r w:rsidR="7FB12B59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493BF5C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odbiorczych,</w:t>
            </w:r>
            <w:r w:rsidR="71C52D58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29C5A34B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ciepłowniczych</w:t>
            </w:r>
            <w:r w:rsidR="68948683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3B45A984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lub elektrociepłowniczych</w:t>
            </w:r>
            <w:r w:rsidR="71C52D58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  <w:r w:rsidR="6824EA12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odnawialnych źródeł energii,</w:t>
            </w:r>
            <w:r w:rsidR="1B61BC9E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itp.</w:t>
            </w:r>
          </w:p>
          <w:p w14:paraId="6A29A639" w14:textId="721C58A5" w:rsidR="004A37CF" w:rsidRPr="00841E58" w:rsidRDefault="6E8BBAA1" w:rsidP="4E7D4C5E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doświadczenie w </w:t>
            </w:r>
            <w:r w:rsidR="408C6F32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opracowywaniu innowacyjnych technologii dla budowy, modernizacji lub eksploatacji: urządzeń, systemów ciepłowniczych </w:t>
            </w:r>
            <w:r w:rsidR="3E078B40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08C6F32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elektrociepłowniczych, instalacji odnawialnych źródeł energii</w:t>
            </w:r>
            <w:r w:rsidR="0EBF7F0A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, itp.</w:t>
            </w:r>
          </w:p>
          <w:p w14:paraId="2ADF8FF1" w14:textId="4B709B76" w:rsidR="004A37CF" w:rsidRPr="00841E58" w:rsidRDefault="004A37CF" w:rsidP="00BD6E5B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933E411" w14:textId="17F90436" w:rsidR="004A37CF" w:rsidRPr="00841E58" w:rsidRDefault="20544C52" w:rsidP="4E7D4C5E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Zespołu Projektowego:</w:t>
            </w:r>
          </w:p>
          <w:p w14:paraId="7637DB1D" w14:textId="17ECB6C3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doświadczenie techniczne,</w:t>
            </w:r>
          </w:p>
          <w:p w14:paraId="1CC0B2F1" w14:textId="7AAD5E28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doświadczenie naukowe,</w:t>
            </w:r>
          </w:p>
          <w:p w14:paraId="34C8077E" w14:textId="52B07992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uzyskane nagrody, certyfikaty, wyróżnienia </w:t>
            </w:r>
          </w:p>
          <w:p w14:paraId="032C4C9A" w14:textId="5ECDE0DF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praktyczne doświadczenie w kierowaniu pracami B+R </w:t>
            </w:r>
          </w:p>
          <w:p w14:paraId="771104A8" w14:textId="79F7EDA9" w:rsidR="004A37CF" w:rsidRPr="00841E58" w:rsidRDefault="20544C52" w:rsidP="4E7D4C5E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w branży gospodarki ciepłowniczej, elektrociepłowniczej lub odnawialnych źródeł energii Członków Zespołu Projektowego, udokumentowane w sposób wiarygodny.</w:t>
            </w:r>
          </w:p>
          <w:p w14:paraId="086CEA77" w14:textId="72ED78FB" w:rsidR="004A37CF" w:rsidRPr="00841E58" w:rsidRDefault="004A37CF" w:rsidP="4E7D4C5E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BBF47FD" w14:textId="536DBBAD" w:rsidR="00C321C3" w:rsidRPr="00841E58" w:rsidRDefault="00C321C3" w:rsidP="00C321C3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u w:val="single"/>
              </w:rPr>
              <w:t>okresie ostatnich 5 lat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przed upływem terminu składania Wniosku, a jeżeli okres prowadzenia działalności był krótszy – w tym okresie</w:t>
            </w:r>
          </w:p>
          <w:p w14:paraId="5A16E532" w14:textId="4BAD0C06" w:rsidR="004A37CF" w:rsidRPr="00841E58" w:rsidRDefault="004A37CF" w:rsidP="6278C803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1DE89D02" w14:textId="1E875CF7" w:rsidR="004A37CF" w:rsidRPr="00841E58" w:rsidRDefault="6680088B" w:rsidP="7DE495C8">
            <w:pPr>
              <w:spacing w:line="259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36E2CBBF" w:rsidRPr="00841E58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630C0DA" w14:textId="5D730D44" w:rsidR="004A37CF" w:rsidRPr="00841E58" w:rsidRDefault="36E2CBBF" w:rsidP="6278C803">
            <w:pPr>
              <w:spacing w:line="259" w:lineRule="auto"/>
              <w:ind w:left="345" w:hanging="34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016326F" w14:textId="2ECEC658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291649F9" w:rsidRPr="00841E58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04DAA5B" w14:textId="6F628134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0FDDE478" w:rsidRPr="00841E58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053BECA" w14:textId="3B1B2F8A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5011ED7F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</w:t>
            </w:r>
            <w:r w:rsidR="2CFA1805" w:rsidRPr="00841E58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05C8F853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lastRenderedPageBreak/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4D18AE22" w14:textId="2A8125ED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451B6FA" w:rsidRPr="00841E58">
              <w:rPr>
                <w:rFonts w:eastAsia="Calibri" w:cstheme="minorHAnsi"/>
                <w:sz w:val="20"/>
                <w:szCs w:val="20"/>
              </w:rPr>
              <w:t>zaprezentowane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4B5CC726" w14:textId="79A648F2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</w:t>
            </w:r>
            <w:r w:rsidR="6A5E5CBB" w:rsidRPr="00841E58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6B992AF0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841E58">
              <w:rPr>
                <w:rFonts w:eastAsia="Calibri" w:cstheme="minorHAnsi"/>
                <w:sz w:val="20"/>
                <w:szCs w:val="20"/>
              </w:rPr>
              <w:t>,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11C622C6" w14:textId="332D91BA" w:rsidR="004A37CF" w:rsidRPr="00841E58" w:rsidRDefault="004A37CF" w:rsidP="6278C803">
            <w:pPr>
              <w:pStyle w:val="Akapitzlist"/>
              <w:spacing w:line="259" w:lineRule="auto"/>
              <w:ind w:left="0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7930B5E1" w14:textId="367A3F9C" w:rsidR="004A37CF" w:rsidRPr="00841E58" w:rsidRDefault="335F70FE" w:rsidP="7DE495C8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</w:t>
            </w:r>
            <w:r w:rsidR="1C7BBA53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</w:t>
            </w:r>
            <w:r w:rsidR="7DB77D34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BA5147" w:rsidRPr="00841E58" w14:paraId="496E4721" w14:textId="77777777" w:rsidTr="00BA5147">
        <w:trPr>
          <w:cantSplit/>
          <w:trHeight w:val="397"/>
          <w:jc w:val="center"/>
        </w:trPr>
        <w:tc>
          <w:tcPr>
            <w:tcW w:w="661" w:type="dxa"/>
            <w:tcBorders>
              <w:right w:val="nil"/>
            </w:tcBorders>
            <w:shd w:val="clear" w:color="auto" w:fill="auto"/>
            <w:textDirection w:val="btLr"/>
          </w:tcPr>
          <w:p w14:paraId="09D6FE9A" w14:textId="77777777" w:rsidR="004A37CF" w:rsidRPr="00841E58" w:rsidRDefault="004A37CF" w:rsidP="004A37CF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614" w:type="dxa"/>
            <w:tcBorders>
              <w:left w:val="nil"/>
              <w:right w:val="nil"/>
            </w:tcBorders>
            <w:shd w:val="clear" w:color="auto" w:fill="auto"/>
            <w:textDirection w:val="btLr"/>
          </w:tcPr>
          <w:p w14:paraId="47F03D7D" w14:textId="46321185" w:rsidR="004A37CF" w:rsidRPr="00841E58" w:rsidRDefault="004A37CF" w:rsidP="004A37CF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6897" w:type="dxa"/>
            <w:gridSpan w:val="2"/>
            <w:tcBorders>
              <w:left w:val="nil"/>
            </w:tcBorders>
            <w:vAlign w:val="center"/>
          </w:tcPr>
          <w:p w14:paraId="7EE98ADA" w14:textId="2105CF1C" w:rsidR="004A37CF" w:rsidRPr="00841E58" w:rsidRDefault="004A37CF" w:rsidP="004A37CF">
            <w:pPr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75" w:type="dxa"/>
            <w:vAlign w:val="center"/>
          </w:tcPr>
          <w:p w14:paraId="6080D4BD" w14:textId="2CEFA968" w:rsidR="004A37CF" w:rsidRPr="00841E58" w:rsidRDefault="00CF1922" w:rsidP="3BB7776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65DE5D11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A37C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</w:tbl>
    <w:p w14:paraId="65052A4C" w14:textId="1161C8D6" w:rsidR="000838B7" w:rsidRPr="00841E58" w:rsidRDefault="000838B7" w:rsidP="000838B7">
      <w:p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  <w:lang w:eastAsia="pl-PL"/>
        </w:rPr>
      </w:pPr>
    </w:p>
    <w:p w14:paraId="3EC0E16A" w14:textId="66B1DCBC" w:rsidR="0059050F" w:rsidRPr="00841E58" w:rsidRDefault="0059050F" w:rsidP="00E73A7E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9" w:name="_Toc69807658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</w:t>
      </w:r>
      <w:r w:rsidR="002E3754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Wniosków</w:t>
      </w:r>
      <w:bookmarkEnd w:id="39"/>
    </w:p>
    <w:p w14:paraId="65389FD8" w14:textId="7E2A9BF4" w:rsidR="00AE7862" w:rsidRPr="00841E58" w:rsidRDefault="00AE7862" w:rsidP="755698A9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Wynik oceny</w:t>
      </w:r>
      <w:r w:rsidR="00FC0AC6" w:rsidRPr="00841E58">
        <w:rPr>
          <w:rFonts w:cstheme="minorHAnsi"/>
          <w:sz w:val="22"/>
          <w:szCs w:val="22"/>
        </w:rPr>
        <w:t xml:space="preserve"> merytorycznej Wniosku danego W</w:t>
      </w:r>
      <w:r w:rsidR="00BE3954" w:rsidRPr="00841E58">
        <w:rPr>
          <w:rFonts w:cstheme="minorHAnsi"/>
          <w:sz w:val="22"/>
          <w:szCs w:val="22"/>
        </w:rPr>
        <w:t>nioskodawcy</w:t>
      </w:r>
      <w:r w:rsidRPr="00841E58">
        <w:rPr>
          <w:rFonts w:cstheme="minorHAnsi"/>
          <w:sz w:val="22"/>
          <w:szCs w:val="22"/>
        </w:rPr>
        <w:t xml:space="preserve"> </w:t>
      </w:r>
      <w:r w:rsidR="5263C48E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liczony jako suma punktów uzyskanych w ramach Kryteriów </w:t>
      </w:r>
      <w:r w:rsidR="00653019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</w:t>
      </w:r>
      <w:r w:rsidR="00D05A28" w:rsidRPr="00841E58">
        <w:rPr>
          <w:rFonts w:cstheme="minorHAnsi"/>
          <w:sz w:val="22"/>
          <w:szCs w:val="22"/>
        </w:rPr>
        <w:t xml:space="preserve"> oraz oceny </w:t>
      </w:r>
      <w:r w:rsidR="00653019" w:rsidRPr="00841E58">
        <w:rPr>
          <w:rFonts w:cstheme="minorHAnsi"/>
          <w:sz w:val="22"/>
          <w:szCs w:val="22"/>
        </w:rPr>
        <w:t>Wymagań Jakościowych</w:t>
      </w:r>
      <w:r w:rsidR="00D05A28" w:rsidRPr="00841E58">
        <w:rPr>
          <w:rFonts w:cstheme="minorHAnsi"/>
          <w:sz w:val="22"/>
          <w:szCs w:val="22"/>
        </w:rPr>
        <w:t>,</w:t>
      </w:r>
      <w:r w:rsidRPr="00841E58">
        <w:rPr>
          <w:rFonts w:cstheme="minorHAnsi"/>
          <w:sz w:val="22"/>
          <w:szCs w:val="22"/>
        </w:rPr>
        <w:t xml:space="preserve"> pomnożonych odpowiednio przez wagi nadane zgodnie z </w:t>
      </w:r>
      <w:r w:rsidR="00A45583" w:rsidRPr="00841E58">
        <w:rPr>
          <w:rFonts w:cstheme="minorHAnsi"/>
          <w:sz w:val="22"/>
          <w:szCs w:val="22"/>
        </w:rPr>
        <w:t xml:space="preserve">Tabelą </w:t>
      </w:r>
      <w:r w:rsidR="24574B11" w:rsidRPr="00841E58">
        <w:rPr>
          <w:rFonts w:cstheme="minorHAnsi"/>
          <w:sz w:val="22"/>
          <w:szCs w:val="22"/>
        </w:rPr>
        <w:t>4.</w:t>
      </w:r>
      <w:r w:rsidR="006D1926" w:rsidRPr="00841E58">
        <w:rPr>
          <w:rFonts w:cstheme="minorHAnsi"/>
          <w:sz w:val="20"/>
          <w:szCs w:val="20"/>
        </w:rPr>
        <w:t xml:space="preserve"> </w:t>
      </w:r>
      <w:r w:rsidRPr="00841E58">
        <w:rPr>
          <w:rFonts w:cstheme="minorHAnsi"/>
          <w:sz w:val="22"/>
          <w:szCs w:val="22"/>
        </w:rPr>
        <w:t>poniżej:</w:t>
      </w:r>
    </w:p>
    <w:p w14:paraId="485901AD" w14:textId="02C2E3EA" w:rsidR="00AE7862" w:rsidRPr="00841E58" w:rsidRDefault="00AE7862" w:rsidP="00AE7862">
      <w:pPr>
        <w:pStyle w:val="Legenda"/>
        <w:keepNext/>
        <w:rPr>
          <w:rFonts w:cstheme="minorHAnsi"/>
        </w:rPr>
      </w:pPr>
      <w:bookmarkStart w:id="40" w:name="_Ref57740266"/>
      <w:r w:rsidRPr="00841E58">
        <w:rPr>
          <w:rFonts w:cstheme="minorHAnsi"/>
        </w:rPr>
        <w:t xml:space="preserve">Tabela </w:t>
      </w:r>
      <w:r w:rsidR="3D64E332" w:rsidRPr="00841E58">
        <w:rPr>
          <w:rFonts w:cstheme="minorHAnsi"/>
        </w:rPr>
        <w:t>4.</w:t>
      </w:r>
      <w:bookmarkEnd w:id="40"/>
      <w:r w:rsidRPr="00841E58">
        <w:rPr>
          <w:rFonts w:cstheme="minorHAnsi"/>
        </w:rPr>
        <w:t xml:space="preserve">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E7862" w:rsidRPr="00841E58" w14:paraId="32B37D61" w14:textId="77777777" w:rsidTr="124B2226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9A22C62" w14:textId="77777777" w:rsidR="00AE7862" w:rsidRPr="00841E58" w:rsidRDefault="00AE7862" w:rsidP="00D31482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D8D599B" w14:textId="77777777" w:rsidR="00AE7862" w:rsidRPr="00841E58" w:rsidRDefault="00AE7862" w:rsidP="00D31482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AE7862" w:rsidRPr="00841E58" w14:paraId="58E8F9FB" w14:textId="77777777" w:rsidTr="124B2226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ADDC5A3" w14:textId="563EED20" w:rsidR="00AE7862" w:rsidRPr="00841E58" w:rsidRDefault="00AE7862" w:rsidP="00D31482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badanego Wniosku pod kątem Kryteriów </w:t>
            </w:r>
            <w:r w:rsidR="00653019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18F3B810" w14:textId="7E07AF77" w:rsidR="00AE7862" w:rsidRPr="00841E58" w:rsidRDefault="459CA3B6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7487268F" w:rsidRPr="00841E58">
              <w:rPr>
                <w:rFonts w:asciiTheme="minorHAnsi" w:hAnsiTheme="minorHAnsi" w:cstheme="minorHAnsi"/>
              </w:rPr>
              <w:t>7</w:t>
            </w:r>
            <w:r w:rsidRPr="00841E58">
              <w:rPr>
                <w:rFonts w:asciiTheme="minorHAnsi" w:hAnsiTheme="minorHAnsi" w:cstheme="minorHAnsi"/>
              </w:rPr>
              <w:t>0</w:t>
            </w:r>
          </w:p>
        </w:tc>
      </w:tr>
      <w:tr w:rsidR="00AE7862" w:rsidRPr="00841E58" w14:paraId="3AC41A98" w14:textId="77777777" w:rsidTr="124B2226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EBA88CA" w14:textId="24BE97E8" w:rsidR="00AE7862" w:rsidRPr="00841E58" w:rsidRDefault="00D05A28" w:rsidP="00D31482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="00AE7862"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="00AE7862" w:rsidRPr="00841E58">
              <w:rPr>
                <w:rFonts w:asciiTheme="minorHAnsi" w:hAnsiTheme="minorHAnsi" w:cstheme="minorHAnsi"/>
              </w:rPr>
              <w:t xml:space="preserve">- Wynik oceny badanego Wniosku pod kątem </w:t>
            </w:r>
            <w:r w:rsidRPr="00841E58">
              <w:rPr>
                <w:rFonts w:asciiTheme="minorHAnsi" w:hAnsiTheme="minorHAnsi" w:cstheme="minorHAnsi"/>
              </w:rPr>
              <w:t xml:space="preserve">spełnienia </w:t>
            </w:r>
            <w:r w:rsidR="00653019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451E698D" w14:textId="2E0BC41F" w:rsidR="00AE7862" w:rsidRPr="00841E58" w:rsidRDefault="720312C9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46360506" w:rsidRPr="00841E58">
              <w:rPr>
                <w:rFonts w:asciiTheme="minorHAnsi" w:hAnsiTheme="minorHAnsi" w:cstheme="minorHAnsi"/>
              </w:rPr>
              <w:t>3</w:t>
            </w:r>
            <w:r w:rsidR="58B3157E" w:rsidRPr="00841E58">
              <w:rPr>
                <w:rFonts w:asciiTheme="minorHAnsi" w:hAnsiTheme="minorHAnsi" w:cstheme="minorHAnsi"/>
              </w:rPr>
              <w:t>0</w:t>
            </w:r>
          </w:p>
        </w:tc>
      </w:tr>
    </w:tbl>
    <w:p w14:paraId="0F59576C" w14:textId="4FFD4FF6" w:rsidR="00AE7862" w:rsidRPr="00841E58" w:rsidRDefault="00AE7862" w:rsidP="00AE7862">
      <w:pPr>
        <w:spacing w:after="160" w:line="360" w:lineRule="auto"/>
        <w:jc w:val="both"/>
        <w:rPr>
          <w:rFonts w:cstheme="minorHAnsi"/>
          <w:sz w:val="22"/>
        </w:rPr>
      </w:pPr>
    </w:p>
    <w:p w14:paraId="297B81D3" w14:textId="12209289" w:rsidR="00AE7862" w:rsidRPr="00841E58" w:rsidRDefault="459CA3B6" w:rsidP="0FEBDE2D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badanego Wniosku </w:t>
      </w:r>
      <w:r w:rsidR="733FC3BD" w:rsidRPr="00841E58">
        <w:rPr>
          <w:rFonts w:cstheme="minorHAnsi"/>
          <w:sz w:val="22"/>
          <w:szCs w:val="22"/>
        </w:rPr>
        <w:t xml:space="preserve">jest </w:t>
      </w:r>
      <w:r w:rsidRPr="00841E58">
        <w:rPr>
          <w:rFonts w:cstheme="minorHAnsi"/>
          <w:sz w:val="22"/>
          <w:szCs w:val="22"/>
        </w:rPr>
        <w:t>obliczany zgodnie ze wzorem:</w:t>
      </w:r>
    </w:p>
    <w:p w14:paraId="21C415E0" w14:textId="6A143C16" w:rsidR="2D7F7E8A" w:rsidRPr="00841E58" w:rsidRDefault="0A00301E" w:rsidP="7DE495C8">
      <w:pPr>
        <w:spacing w:after="160" w:line="360" w:lineRule="auto"/>
        <w:jc w:val="center"/>
        <w:rPr>
          <w:rFonts w:cstheme="minorHAnsi"/>
          <w:b/>
          <w:bCs/>
          <w:sz w:val="22"/>
          <w:szCs w:val="22"/>
        </w:rPr>
      </w:pPr>
      <w:r w:rsidRPr="00841E58">
        <w:rPr>
          <w:rFonts w:cstheme="minorHAnsi"/>
          <w:b/>
          <w:bCs/>
          <w:i/>
          <w:iCs/>
          <w:sz w:val="22"/>
          <w:szCs w:val="22"/>
        </w:rPr>
        <w:t>W</w:t>
      </w:r>
      <w:r w:rsidRPr="00841E58">
        <w:rPr>
          <w:rFonts w:cstheme="minorHAnsi"/>
          <w:b/>
          <w:bCs/>
          <w:i/>
          <w:iCs/>
          <w:sz w:val="22"/>
          <w:szCs w:val="22"/>
          <w:vertAlign w:val="subscript"/>
        </w:rPr>
        <w:t xml:space="preserve">Wn </w:t>
      </w:r>
      <w:r w:rsidRPr="00841E58">
        <w:rPr>
          <w:rFonts w:cstheme="minorHAnsi"/>
          <w:b/>
          <w:bCs/>
          <w:i/>
          <w:iCs/>
          <w:sz w:val="22"/>
          <w:szCs w:val="22"/>
        </w:rPr>
        <w:t>= (0,</w:t>
      </w:r>
      <w:r w:rsidR="2B41FDF1" w:rsidRPr="00841E58">
        <w:rPr>
          <w:rFonts w:cstheme="minorHAnsi"/>
          <w:b/>
          <w:bCs/>
          <w:i/>
          <w:iCs/>
          <w:sz w:val="22"/>
          <w:szCs w:val="22"/>
        </w:rPr>
        <w:t>7</w:t>
      </w:r>
      <w:r w:rsidRPr="00841E58">
        <w:rPr>
          <w:rFonts w:cstheme="minorHAnsi"/>
          <w:b/>
          <w:bCs/>
          <w:i/>
          <w:iCs/>
          <w:sz w:val="22"/>
          <w:szCs w:val="22"/>
        </w:rPr>
        <w:t>0 × PKK)</w:t>
      </w:r>
      <w:r w:rsidR="45BDD7F8" w:rsidRPr="00841E58">
        <w:rPr>
          <w:rFonts w:cstheme="minorHAnsi"/>
          <w:b/>
          <w:bCs/>
          <w:i/>
          <w:iCs/>
          <w:sz w:val="22"/>
          <w:szCs w:val="22"/>
        </w:rPr>
        <w:t xml:space="preserve"> + (0,</w:t>
      </w:r>
      <w:r w:rsidR="15D8EFC8" w:rsidRPr="00841E58">
        <w:rPr>
          <w:rFonts w:cstheme="minorHAnsi"/>
          <w:b/>
          <w:bCs/>
          <w:i/>
          <w:iCs/>
          <w:sz w:val="22"/>
          <w:szCs w:val="22"/>
        </w:rPr>
        <w:t>3</w:t>
      </w:r>
      <w:r w:rsidR="6B39539A" w:rsidRPr="00841E58">
        <w:rPr>
          <w:rFonts w:cstheme="minorHAnsi"/>
          <w:b/>
          <w:bCs/>
          <w:i/>
          <w:iCs/>
          <w:sz w:val="22"/>
          <w:szCs w:val="22"/>
        </w:rPr>
        <w:t>0</w:t>
      </w:r>
      <w:r w:rsidR="45BDD7F8" w:rsidRPr="00841E58">
        <w:rPr>
          <w:rFonts w:cstheme="minorHAnsi"/>
          <w:b/>
          <w:bCs/>
          <w:i/>
          <w:iCs/>
          <w:sz w:val="22"/>
          <w:szCs w:val="22"/>
        </w:rPr>
        <w:t xml:space="preserve"> × P</w:t>
      </w:r>
      <w:r w:rsidR="30545D28" w:rsidRPr="00841E58">
        <w:rPr>
          <w:rFonts w:cstheme="minorHAnsi"/>
          <w:b/>
          <w:bCs/>
          <w:i/>
          <w:iCs/>
          <w:sz w:val="22"/>
          <w:szCs w:val="22"/>
        </w:rPr>
        <w:t>WJ</w:t>
      </w:r>
      <w:r w:rsidR="45BDD7F8" w:rsidRPr="00841E58">
        <w:rPr>
          <w:rFonts w:cstheme="minorHAnsi"/>
          <w:b/>
          <w:bCs/>
          <w:i/>
          <w:iCs/>
          <w:sz w:val="22"/>
          <w:szCs w:val="22"/>
        </w:rPr>
        <w:t>)</w:t>
      </w:r>
    </w:p>
    <w:p w14:paraId="02304FCD" w14:textId="77777777" w:rsidR="00AE7862" w:rsidRPr="00841E58" w:rsidRDefault="00AE7862" w:rsidP="00AE7862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2721E47" w14:textId="77777777" w:rsidR="00AE7862" w:rsidRPr="00841E58" w:rsidRDefault="00AE7862" w:rsidP="006D1926">
      <w:pPr>
        <w:spacing w:after="160" w:line="276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Wn</w:t>
      </w:r>
      <w:r w:rsidRPr="00841E58">
        <w:rPr>
          <w:rFonts w:cstheme="minorHAnsi"/>
          <w:sz w:val="22"/>
        </w:rPr>
        <w:t xml:space="preserve"> – Wynik oceny merytorycznej Wniosku złożonego przez danego Wnioskodawcę, określony jako liczba punktów,</w:t>
      </w:r>
    </w:p>
    <w:p w14:paraId="3F00431E" w14:textId="715C292A" w:rsidR="00AE7862" w:rsidRPr="00841E58" w:rsidRDefault="00AE7862" w:rsidP="006D1926">
      <w:pPr>
        <w:spacing w:after="160" w:line="276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Wniosku pod kątem Kryteriów </w:t>
      </w:r>
      <w:r w:rsidR="00996004" w:rsidRPr="00841E58">
        <w:rPr>
          <w:rFonts w:cstheme="minorHAnsi"/>
          <w:sz w:val="22"/>
          <w:szCs w:val="22"/>
        </w:rPr>
        <w:t>Wymagań</w:t>
      </w:r>
      <w:r w:rsidR="00184CFE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E85B70" w:rsidRPr="00841E58">
        <w:rPr>
          <w:rFonts w:cstheme="minorHAnsi"/>
          <w:sz w:val="22"/>
          <w:szCs w:val="22"/>
        </w:rPr>
        <w:t>Wymagań</w:t>
      </w:r>
      <w:r w:rsidR="00130C17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>Konkursowych,</w:t>
      </w:r>
    </w:p>
    <w:p w14:paraId="26A254D2" w14:textId="6FC0F690" w:rsidR="00AE7862" w:rsidRPr="00841E58" w:rsidRDefault="00D05A28" w:rsidP="006D1926">
      <w:pPr>
        <w:spacing w:after="160" w:line="276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lastRenderedPageBreak/>
        <w:t>P</w:t>
      </w:r>
      <w:r w:rsidR="005A701D" w:rsidRPr="00841E58">
        <w:rPr>
          <w:rFonts w:cstheme="minorHAnsi"/>
          <w:i/>
          <w:sz w:val="22"/>
        </w:rPr>
        <w:t>WJ</w:t>
      </w:r>
      <w:r w:rsidR="00AE7862" w:rsidRPr="00841E58">
        <w:rPr>
          <w:rFonts w:cstheme="minorHAnsi"/>
          <w:sz w:val="22"/>
        </w:rPr>
        <w:t xml:space="preserve"> – </w:t>
      </w:r>
      <w:r w:rsidRPr="00841E58">
        <w:rPr>
          <w:rFonts w:cstheme="minorHAnsi"/>
          <w:sz w:val="22"/>
        </w:rPr>
        <w:t xml:space="preserve">Wynik oceny badanego Wniosku pod kątem spełnienia </w:t>
      </w:r>
      <w:r w:rsidR="001577B8" w:rsidRPr="00841E58">
        <w:rPr>
          <w:rFonts w:cstheme="minorHAnsi"/>
          <w:sz w:val="22"/>
        </w:rPr>
        <w:t>Wymagań</w:t>
      </w:r>
      <w:r w:rsidR="001577B8" w:rsidRPr="00841E58" w:rsidDel="001577B8">
        <w:rPr>
          <w:rFonts w:cstheme="minorHAnsi"/>
          <w:sz w:val="22"/>
        </w:rPr>
        <w:t xml:space="preserve"> </w:t>
      </w:r>
      <w:r w:rsidR="001577B8" w:rsidRPr="00841E58">
        <w:rPr>
          <w:rFonts w:cstheme="minorHAnsi"/>
          <w:sz w:val="22"/>
        </w:rPr>
        <w:t>Jakościowych</w:t>
      </w:r>
      <w:r w:rsidRPr="00841E58">
        <w:rPr>
          <w:rFonts w:cstheme="minorHAnsi"/>
          <w:sz w:val="22"/>
        </w:rPr>
        <w:t>, liczony jako suma punktów uzyskanych winnych elementów Wniosku</w:t>
      </w:r>
      <w:r w:rsidR="008C3678" w:rsidRPr="00841E58">
        <w:rPr>
          <w:rFonts w:cstheme="minorHAnsi"/>
          <w:sz w:val="22"/>
        </w:rPr>
        <w:t>.</w:t>
      </w:r>
    </w:p>
    <w:p w14:paraId="16D72D12" w14:textId="77777777" w:rsidR="00E23F41" w:rsidRPr="00841E58" w:rsidRDefault="00E23F41" w:rsidP="006D1926">
      <w:pPr>
        <w:spacing w:after="160" w:line="276" w:lineRule="auto"/>
        <w:jc w:val="both"/>
        <w:rPr>
          <w:rFonts w:cstheme="minorHAnsi"/>
          <w:sz w:val="22"/>
        </w:rPr>
      </w:pPr>
    </w:p>
    <w:p w14:paraId="64D2E40F" w14:textId="084797FF" w:rsidR="00AE7862" w:rsidRPr="00841E58" w:rsidRDefault="459CA3B6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identycznej liczby punktów w ramach oceny merytorycznej Wniosków, </w:t>
      </w:r>
      <w:r w:rsidR="31076DB2" w:rsidRPr="00841E58">
        <w:rPr>
          <w:rFonts w:cstheme="minorHAnsi"/>
          <w:sz w:val="22"/>
          <w:szCs w:val="22"/>
        </w:rPr>
        <w:t xml:space="preserve">o pozycji na Liście </w:t>
      </w:r>
      <w:r w:rsidR="6489589C" w:rsidRPr="00841E58">
        <w:rPr>
          <w:rFonts w:cstheme="minorHAnsi"/>
          <w:sz w:val="22"/>
          <w:szCs w:val="22"/>
        </w:rPr>
        <w:t>R</w:t>
      </w:r>
      <w:r w:rsidR="31076DB2" w:rsidRPr="00841E58">
        <w:rPr>
          <w:rFonts w:cstheme="minorHAnsi"/>
          <w:sz w:val="22"/>
          <w:szCs w:val="22"/>
        </w:rPr>
        <w:t xml:space="preserve">ankingowej </w:t>
      </w:r>
      <w:r w:rsidRPr="00841E58">
        <w:rPr>
          <w:rFonts w:cstheme="minorHAnsi"/>
          <w:sz w:val="22"/>
          <w:szCs w:val="22"/>
        </w:rPr>
        <w:t xml:space="preserve">decydować będzie liczba punktów uzyskanych </w:t>
      </w:r>
      <w:r w:rsidR="4829666E" w:rsidRPr="00841E58">
        <w:rPr>
          <w:rFonts w:cstheme="minorHAnsi"/>
          <w:sz w:val="22"/>
          <w:szCs w:val="22"/>
        </w:rPr>
        <w:t>kolejn</w:t>
      </w:r>
      <w:r w:rsidR="0C0C4512" w:rsidRPr="00841E58">
        <w:rPr>
          <w:rFonts w:cstheme="minorHAnsi"/>
          <w:sz w:val="22"/>
          <w:szCs w:val="22"/>
        </w:rPr>
        <w:t>o</w:t>
      </w:r>
      <w:r w:rsidR="4829666E" w:rsidRPr="00841E58">
        <w:rPr>
          <w:rFonts w:cstheme="minorHAnsi"/>
          <w:sz w:val="22"/>
          <w:szCs w:val="22"/>
        </w:rPr>
        <w:t xml:space="preserve"> </w:t>
      </w:r>
      <w:r w:rsidR="4089C8CE" w:rsidRPr="00841E58">
        <w:rPr>
          <w:rFonts w:cstheme="minorHAnsi"/>
          <w:sz w:val="22"/>
          <w:szCs w:val="22"/>
        </w:rPr>
        <w:t>według</w:t>
      </w:r>
      <w:r w:rsidR="7D546E51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wskazanych poniżej Kryteriów: </w:t>
      </w:r>
    </w:p>
    <w:p w14:paraId="098402DF" w14:textId="1B422E4E" w:rsidR="00AE7862" w:rsidRPr="00841E58" w:rsidRDefault="00AE7862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Kryterium</w:t>
      </w:r>
      <w:r w:rsidR="65DE5D11" w:rsidRPr="00841E58">
        <w:rPr>
          <w:rFonts w:cstheme="minorHAnsi"/>
          <w:sz w:val="22"/>
          <w:szCs w:val="22"/>
        </w:rPr>
        <w:t xml:space="preserve"> </w:t>
      </w:r>
      <w:r w:rsidR="00121AEA" w:rsidRPr="00841E58">
        <w:rPr>
          <w:rFonts w:cstheme="minorHAnsi"/>
          <w:i/>
          <w:iCs/>
          <w:sz w:val="22"/>
          <w:szCs w:val="22"/>
        </w:rPr>
        <w:t xml:space="preserve">Udział Odnawialnych Źródeł Energii w </w:t>
      </w:r>
      <w:r w:rsidR="52CF20ED" w:rsidRPr="00841E58">
        <w:rPr>
          <w:rFonts w:cstheme="minorHAnsi"/>
          <w:i/>
          <w:iCs/>
          <w:sz w:val="22"/>
          <w:szCs w:val="22"/>
        </w:rPr>
        <w:t>Demonstratorze Technologii</w:t>
      </w:r>
    </w:p>
    <w:p w14:paraId="286EDC50" w14:textId="4089AD93" w:rsidR="00AE7862" w:rsidRPr="00841E58" w:rsidRDefault="459CA3B6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="741F4DBB" w:rsidRPr="00841E58">
        <w:rPr>
          <w:rFonts w:cstheme="minorHAnsi"/>
          <w:i/>
          <w:iCs/>
          <w:sz w:val="22"/>
          <w:szCs w:val="22"/>
        </w:rPr>
        <w:t>LCOH</w:t>
      </w:r>
    </w:p>
    <w:p w14:paraId="4015FA1E" w14:textId="6A32C270" w:rsidR="2BFB26F0" w:rsidRPr="00841E58" w:rsidRDefault="2BFB26F0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Kryterium 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Dostarczanie ciepłej wody użytkowej</w:t>
      </w:r>
    </w:p>
    <w:p w14:paraId="40069E7D" w14:textId="293FF254" w:rsidR="00AE7862" w:rsidRPr="00841E58" w:rsidRDefault="459CA3B6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="6BBE8796" w:rsidRPr="00841E58">
        <w:rPr>
          <w:rFonts w:cstheme="minorHAnsi"/>
          <w:i/>
          <w:iCs/>
          <w:sz w:val="22"/>
          <w:szCs w:val="22"/>
        </w:rPr>
        <w:t xml:space="preserve">Wielkość </w:t>
      </w:r>
      <w:r w:rsidR="38D05D58" w:rsidRPr="00841E58">
        <w:rPr>
          <w:rFonts w:cstheme="minorHAnsi"/>
          <w:i/>
          <w:iCs/>
          <w:sz w:val="22"/>
          <w:szCs w:val="22"/>
        </w:rPr>
        <w:t>Demonstratora Technologii</w:t>
      </w:r>
      <w:r w:rsidRPr="00841E58">
        <w:rPr>
          <w:rFonts w:cstheme="minorHAnsi"/>
          <w:sz w:val="22"/>
          <w:szCs w:val="22"/>
        </w:rPr>
        <w:t>.</w:t>
      </w:r>
    </w:p>
    <w:p w14:paraId="1A4172BB" w14:textId="483B1FA5" w:rsidR="08CCCBCF" w:rsidRPr="00841E58" w:rsidRDefault="08CCCBCF" w:rsidP="3467BFDA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Kryteria są sprawdzane kolejno, aż do </w:t>
      </w:r>
      <w:r w:rsidR="5AF69393" w:rsidRPr="00841E58">
        <w:rPr>
          <w:rFonts w:cstheme="minorHAnsi"/>
          <w:sz w:val="22"/>
          <w:szCs w:val="22"/>
        </w:rPr>
        <w:t xml:space="preserve">momentu </w:t>
      </w:r>
      <w:r w:rsidRPr="00841E58">
        <w:rPr>
          <w:rFonts w:cstheme="minorHAnsi"/>
          <w:sz w:val="22"/>
          <w:szCs w:val="22"/>
        </w:rPr>
        <w:t xml:space="preserve">ustalenia, że dla danego kryterium jeden z </w:t>
      </w:r>
      <w:r w:rsidR="166F4A20" w:rsidRPr="00841E58">
        <w:rPr>
          <w:rFonts w:cstheme="minorHAnsi"/>
          <w:sz w:val="22"/>
          <w:szCs w:val="22"/>
        </w:rPr>
        <w:t>W</w:t>
      </w:r>
      <w:r w:rsidRPr="00841E58">
        <w:rPr>
          <w:rFonts w:cstheme="minorHAnsi"/>
          <w:sz w:val="22"/>
          <w:szCs w:val="22"/>
        </w:rPr>
        <w:t>niosków uzyskał wyższą ocenę.</w:t>
      </w:r>
    </w:p>
    <w:p w14:paraId="4DA79438" w14:textId="08CCE17F" w:rsidR="007574BA" w:rsidRPr="00841E58" w:rsidRDefault="0E5E1D00" w:rsidP="00E73A7E">
      <w:pPr>
        <w:keepNext/>
        <w:keepLines/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1" w:name="_Toc69168407"/>
      <w:bookmarkStart w:id="42" w:name="_Toc69201045"/>
      <w:bookmarkStart w:id="43" w:name="_Toc69168640"/>
      <w:bookmarkStart w:id="44" w:name="_Toc69807659"/>
      <w:bookmarkEnd w:id="41"/>
      <w:bookmarkEnd w:id="42"/>
      <w:bookmarkEnd w:id="43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Ocen</w:t>
      </w:r>
      <w:r w:rsidR="4223E39A" w:rsidRPr="00841E58">
        <w:rPr>
          <w:rFonts w:eastAsia="Times New Roman" w:cstheme="minorHAnsi"/>
          <w:color w:val="1F4D78"/>
          <w:sz w:val="26"/>
          <w:szCs w:val="26"/>
          <w:lang w:eastAsia="pl-PL"/>
        </w:rPr>
        <w:t>a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538CACF7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yników Prac Etapu I i </w:t>
      </w:r>
      <w:r w:rsidR="004E32EB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Selekcja </w:t>
      </w:r>
      <w:r w:rsidR="00476074" w:rsidRPr="00841E58">
        <w:rPr>
          <w:rFonts w:eastAsia="Times New Roman" w:cstheme="minorHAnsi"/>
          <w:color w:val="1F4D78"/>
          <w:sz w:val="26"/>
          <w:szCs w:val="26"/>
          <w:lang w:eastAsia="pl-PL"/>
        </w:rPr>
        <w:t>Uczestników</w:t>
      </w:r>
      <w:r w:rsidR="00B20A12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Przedsięwzięcia</w:t>
      </w:r>
      <w:r w:rsidR="5F93BB9F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</w:t>
      </w:r>
      <w:r w:rsidR="44959FAD" w:rsidRPr="00841E58">
        <w:rPr>
          <w:rFonts w:eastAsia="Times New Roman" w:cstheme="minorHAnsi"/>
          <w:color w:val="1F4D78"/>
          <w:sz w:val="26"/>
          <w:szCs w:val="26"/>
          <w:lang w:eastAsia="pl-PL"/>
        </w:rPr>
        <w:t>I</w:t>
      </w:r>
      <w:bookmarkEnd w:id="44"/>
    </w:p>
    <w:p w14:paraId="28FCB282" w14:textId="55733FA7" w:rsidR="003D4B19" w:rsidRPr="00841E58" w:rsidRDefault="03421989" w:rsidP="313E11FE">
      <w:pPr>
        <w:spacing w:after="160" w:line="276" w:lineRule="auto"/>
        <w:jc w:val="both"/>
        <w:rPr>
          <w:rFonts w:cstheme="minorHAnsi"/>
          <w:i/>
          <w:iCs/>
          <w:sz w:val="22"/>
          <w:szCs w:val="22"/>
        </w:rPr>
      </w:pPr>
      <w:r w:rsidRPr="00841E58">
        <w:rPr>
          <w:rFonts w:cstheme="minorHAnsi"/>
          <w:sz w:val="22"/>
          <w:szCs w:val="22"/>
        </w:rPr>
        <w:t>Ocen</w:t>
      </w:r>
      <w:r w:rsidR="7512403F" w:rsidRPr="00841E58">
        <w:rPr>
          <w:rFonts w:cstheme="minorHAnsi"/>
          <w:sz w:val="22"/>
          <w:szCs w:val="22"/>
        </w:rPr>
        <w:t>iając</w:t>
      </w:r>
      <w:r w:rsidRPr="00841E58">
        <w:rPr>
          <w:rFonts w:cstheme="minorHAnsi"/>
          <w:sz w:val="22"/>
          <w:szCs w:val="22"/>
        </w:rPr>
        <w:t xml:space="preserve"> Wynik</w:t>
      </w:r>
      <w:r w:rsidR="719DB35B" w:rsidRPr="00841E58">
        <w:rPr>
          <w:rFonts w:cstheme="minorHAnsi"/>
          <w:sz w:val="22"/>
          <w:szCs w:val="22"/>
        </w:rPr>
        <w:t>i</w:t>
      </w:r>
      <w:r w:rsidRPr="00841E58">
        <w:rPr>
          <w:rFonts w:cstheme="minorHAnsi"/>
          <w:sz w:val="22"/>
          <w:szCs w:val="22"/>
        </w:rPr>
        <w:t xml:space="preserve"> Prac Etapu I, Zamawiający </w:t>
      </w:r>
      <w:r w:rsidR="53E69A59" w:rsidRPr="00841E58">
        <w:rPr>
          <w:rFonts w:cstheme="minorHAnsi"/>
          <w:sz w:val="22"/>
          <w:szCs w:val="22"/>
        </w:rPr>
        <w:t xml:space="preserve">najpierw </w:t>
      </w:r>
      <w:r w:rsidRPr="00841E58">
        <w:rPr>
          <w:rFonts w:cstheme="minorHAnsi"/>
          <w:sz w:val="22"/>
          <w:szCs w:val="22"/>
        </w:rPr>
        <w:t>weryfik</w:t>
      </w:r>
      <w:r w:rsidR="1360B7FB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ED23D48" w:rsidRPr="00841E58">
        <w:rPr>
          <w:rFonts w:cstheme="minorHAnsi"/>
          <w:sz w:val="22"/>
          <w:szCs w:val="22"/>
        </w:rPr>
        <w:t xml:space="preserve">kompletności </w:t>
      </w:r>
      <w:r w:rsidRPr="00841E58">
        <w:rPr>
          <w:rFonts w:cstheme="minorHAnsi"/>
          <w:sz w:val="22"/>
          <w:szCs w:val="22"/>
        </w:rPr>
        <w:t xml:space="preserve">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wskazanych w Załączniku nr 4 do Regulaminu. </w:t>
      </w:r>
      <w:r w:rsidR="0061C9C7" w:rsidRPr="00841E58">
        <w:rPr>
          <w:rFonts w:cstheme="minorHAnsi"/>
          <w:sz w:val="22"/>
          <w:szCs w:val="22"/>
        </w:rPr>
        <w:t xml:space="preserve">Następnie </w:t>
      </w:r>
      <w:r w:rsidRPr="00841E58">
        <w:rPr>
          <w:rFonts w:cstheme="minorHAnsi"/>
          <w:sz w:val="22"/>
          <w:szCs w:val="22"/>
        </w:rPr>
        <w:t xml:space="preserve">Zamawiający </w:t>
      </w:r>
      <w:r w:rsidR="6491CED8" w:rsidRPr="00841E58">
        <w:rPr>
          <w:rFonts w:cstheme="minorHAnsi"/>
          <w:sz w:val="22"/>
          <w:szCs w:val="22"/>
        </w:rPr>
        <w:t xml:space="preserve">sprawdza </w:t>
      </w:r>
      <w:r w:rsidRPr="00841E58">
        <w:rPr>
          <w:rFonts w:cstheme="minorHAnsi"/>
          <w:sz w:val="22"/>
          <w:szCs w:val="22"/>
        </w:rPr>
        <w:t xml:space="preserve">spełnienie </w:t>
      </w:r>
      <w:r w:rsidR="5EF760A9" w:rsidRPr="00841E58">
        <w:rPr>
          <w:rFonts w:cstheme="minorHAnsi"/>
          <w:sz w:val="22"/>
          <w:szCs w:val="22"/>
        </w:rPr>
        <w:t>Wymagań Obligatoryjnych i Konkursowych</w:t>
      </w:r>
      <w:r w:rsidR="761DC1B8" w:rsidRPr="00841E58">
        <w:rPr>
          <w:rFonts w:cstheme="minorHAnsi"/>
          <w:sz w:val="22"/>
          <w:szCs w:val="22"/>
        </w:rPr>
        <w:t xml:space="preserve"> zgodnie z pkt. 2.4 Załącznika 4</w:t>
      </w:r>
      <w:r w:rsidRPr="00841E58">
        <w:rPr>
          <w:rFonts w:cstheme="minorHAnsi"/>
          <w:sz w:val="22"/>
          <w:szCs w:val="22"/>
        </w:rPr>
        <w:t xml:space="preserve"> do Regulaminu.</w:t>
      </w:r>
    </w:p>
    <w:p w14:paraId="4C8EF2A8" w14:textId="7DDC3D9E" w:rsidR="003D4B19" w:rsidRPr="00841E58" w:rsidRDefault="271362F5" w:rsidP="7C19784D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Na podstawie oceny 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</w:t>
      </w:r>
      <w:r w:rsidR="0B2DD388" w:rsidRPr="00841E58">
        <w:rPr>
          <w:rFonts w:cstheme="minorHAnsi"/>
          <w:sz w:val="22"/>
          <w:szCs w:val="22"/>
        </w:rPr>
        <w:t>Zamawiający dokon</w:t>
      </w:r>
      <w:r w:rsidR="46EBA117" w:rsidRPr="00841E58">
        <w:rPr>
          <w:rFonts w:cstheme="minorHAnsi"/>
          <w:sz w:val="22"/>
          <w:szCs w:val="22"/>
        </w:rPr>
        <w:t>uje</w:t>
      </w:r>
      <w:r w:rsidR="0B2DD388" w:rsidRPr="00841E58">
        <w:rPr>
          <w:rFonts w:cstheme="minorHAnsi"/>
          <w:sz w:val="22"/>
          <w:szCs w:val="22"/>
        </w:rPr>
        <w:t xml:space="preserve"> wyboru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B20A12" w:rsidRPr="00841E58">
        <w:rPr>
          <w:rFonts w:cstheme="minorHAnsi"/>
          <w:sz w:val="22"/>
          <w:szCs w:val="22"/>
        </w:rPr>
        <w:t xml:space="preserve">Przedsięwzięcia </w:t>
      </w:r>
      <w:r w:rsidR="0B2DD388" w:rsidRPr="00841E58">
        <w:rPr>
          <w:rFonts w:cstheme="minorHAnsi"/>
          <w:sz w:val="22"/>
          <w:szCs w:val="22"/>
        </w:rPr>
        <w:t>do</w:t>
      </w:r>
      <w:r w:rsidR="77F5B1B7" w:rsidRPr="00841E58">
        <w:rPr>
          <w:rFonts w:cstheme="minorHAnsi"/>
          <w:sz w:val="22"/>
          <w:szCs w:val="22"/>
        </w:rPr>
        <w:t>puszczonych do realizacji</w:t>
      </w:r>
      <w:r w:rsidR="0B2DD388" w:rsidRPr="00841E58">
        <w:rPr>
          <w:rFonts w:cstheme="minorHAnsi"/>
          <w:sz w:val="22"/>
          <w:szCs w:val="22"/>
        </w:rPr>
        <w:t xml:space="preserve"> Etapu II. Wyniki Prac Etapu I, które </w:t>
      </w:r>
      <w:r w:rsidR="00431304" w:rsidRPr="00841E58">
        <w:rPr>
          <w:rFonts w:cstheme="minorHAnsi"/>
          <w:sz w:val="22"/>
          <w:szCs w:val="22"/>
        </w:rPr>
        <w:t xml:space="preserve">Uczestnicy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9E37A9" w:rsidRPr="00841E58">
        <w:rPr>
          <w:rFonts w:cstheme="minorHAnsi"/>
          <w:sz w:val="22"/>
          <w:szCs w:val="22"/>
        </w:rPr>
        <w:t xml:space="preserve"> </w:t>
      </w:r>
      <w:r w:rsidR="0B2DD388" w:rsidRPr="00841E58">
        <w:rPr>
          <w:rFonts w:cstheme="minorHAnsi"/>
          <w:sz w:val="22"/>
          <w:szCs w:val="22"/>
        </w:rPr>
        <w:t>zobligowani są złożyć, wraz z terminami ich złożenia wskazano w Załączniku nr 4</w:t>
      </w:r>
      <w:r w:rsidR="272ABB53" w:rsidRPr="00841E58">
        <w:rPr>
          <w:rFonts w:cstheme="minorHAnsi"/>
          <w:sz w:val="22"/>
          <w:szCs w:val="22"/>
        </w:rPr>
        <w:t xml:space="preserve"> do Regulaminu</w:t>
      </w:r>
      <w:r w:rsidR="0B2DD388" w:rsidRPr="00841E58">
        <w:rPr>
          <w:rFonts w:cstheme="minorHAnsi"/>
          <w:sz w:val="22"/>
          <w:szCs w:val="22"/>
        </w:rPr>
        <w:t>.</w:t>
      </w:r>
    </w:p>
    <w:p w14:paraId="22FFEBED" w14:textId="1B7C0D6F" w:rsidR="003D4B19" w:rsidRPr="00841E58" w:rsidRDefault="3E828136" w:rsidP="313E11F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przeprowadz</w:t>
      </w:r>
      <w:r w:rsidR="4EF662CD" w:rsidRPr="00841E58">
        <w:rPr>
          <w:rFonts w:cstheme="minorHAnsi"/>
          <w:sz w:val="22"/>
          <w:szCs w:val="22"/>
        </w:rPr>
        <w:t>a</w:t>
      </w:r>
      <w:r w:rsidRPr="00841E58">
        <w:rPr>
          <w:rFonts w:cstheme="minorHAnsi"/>
          <w:sz w:val="22"/>
          <w:szCs w:val="22"/>
        </w:rPr>
        <w:t xml:space="preserve"> ocenę Wyników Prac Etapu I w następujący sposób: </w:t>
      </w:r>
    </w:p>
    <w:p w14:paraId="4F0AB538" w14:textId="2DCBE9C5" w:rsidR="003D4B19" w:rsidRPr="00841E58" w:rsidRDefault="0B2DD388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446F701E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6479C76" w:rsidRPr="00841E58">
        <w:rPr>
          <w:rFonts w:cstheme="minorHAnsi"/>
          <w:sz w:val="22"/>
          <w:szCs w:val="22"/>
        </w:rPr>
        <w:t xml:space="preserve">oceny formalnej dokumentów </w:t>
      </w:r>
      <w:r w:rsidR="193DA059" w:rsidRPr="00841E58">
        <w:rPr>
          <w:rFonts w:cstheme="minorHAnsi"/>
          <w:sz w:val="22"/>
          <w:szCs w:val="22"/>
        </w:rPr>
        <w:t>dostarczonych</w:t>
      </w:r>
      <w:r w:rsidR="36479C76" w:rsidRPr="00841E58">
        <w:rPr>
          <w:rFonts w:cstheme="minorHAnsi"/>
          <w:sz w:val="22"/>
          <w:szCs w:val="22"/>
        </w:rPr>
        <w:t xml:space="preserve"> przez Wykonawcę. W szczególności Zamawiający sprawdz</w:t>
      </w:r>
      <w:r w:rsidR="2109708B" w:rsidRPr="00841E58">
        <w:rPr>
          <w:rFonts w:cstheme="minorHAnsi"/>
          <w:sz w:val="22"/>
          <w:szCs w:val="22"/>
        </w:rPr>
        <w:t>a</w:t>
      </w:r>
      <w:r w:rsidR="36479C76" w:rsidRPr="00841E58">
        <w:rPr>
          <w:rFonts w:cstheme="minorHAnsi"/>
          <w:sz w:val="22"/>
          <w:szCs w:val="22"/>
        </w:rPr>
        <w:t xml:space="preserve"> kompletność przekazanych dokumentów </w:t>
      </w:r>
      <w:r w:rsidR="6FCF9612" w:rsidRPr="00841E58">
        <w:rPr>
          <w:rFonts w:cstheme="minorHAnsi"/>
          <w:sz w:val="22"/>
          <w:szCs w:val="22"/>
        </w:rPr>
        <w:t>według</w:t>
      </w:r>
      <w:r w:rsidR="36479C76" w:rsidRPr="00841E58">
        <w:rPr>
          <w:rFonts w:cstheme="minorHAnsi"/>
          <w:sz w:val="22"/>
          <w:szCs w:val="22"/>
        </w:rPr>
        <w:t xml:space="preserve"> Tabeli </w:t>
      </w:r>
      <w:r w:rsidR="2F626821" w:rsidRPr="00841E58">
        <w:rPr>
          <w:rFonts w:cstheme="minorHAnsi"/>
          <w:sz w:val="22"/>
          <w:szCs w:val="22"/>
        </w:rPr>
        <w:t>2</w:t>
      </w:r>
      <w:r w:rsidR="36479C76" w:rsidRPr="00841E58">
        <w:rPr>
          <w:rFonts w:cstheme="minorHAnsi"/>
          <w:sz w:val="22"/>
          <w:szCs w:val="22"/>
        </w:rPr>
        <w:t xml:space="preserve"> Załącznika </w:t>
      </w:r>
      <w:r w:rsidR="06672052" w:rsidRPr="00841E58">
        <w:rPr>
          <w:rFonts w:cstheme="minorHAnsi"/>
          <w:sz w:val="22"/>
          <w:szCs w:val="22"/>
        </w:rPr>
        <w:t>4</w:t>
      </w:r>
      <w:r w:rsidR="36479C76" w:rsidRPr="00841E58">
        <w:rPr>
          <w:rFonts w:cstheme="minorHAnsi"/>
          <w:sz w:val="22"/>
          <w:szCs w:val="22"/>
        </w:rPr>
        <w:t>.</w:t>
      </w:r>
    </w:p>
    <w:p w14:paraId="7A6D9956" w14:textId="02D403BC" w:rsidR="00A634AF" w:rsidRPr="00841E58" w:rsidRDefault="12EE8661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2319333C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Obligatoryjnych określonych </w:t>
      </w:r>
      <w:r w:rsidR="557663C2" w:rsidRPr="00841E58">
        <w:rPr>
          <w:rFonts w:cstheme="minorHAnsi"/>
          <w:sz w:val="22"/>
          <w:szCs w:val="22"/>
        </w:rPr>
        <w:t xml:space="preserve">w Załączniku </w:t>
      </w:r>
      <w:r w:rsidR="5B168923" w:rsidRPr="00841E58">
        <w:rPr>
          <w:rFonts w:cstheme="minorHAnsi"/>
          <w:sz w:val="22"/>
          <w:szCs w:val="22"/>
        </w:rPr>
        <w:t>4</w:t>
      </w:r>
      <w:r w:rsidR="557663C2" w:rsidRPr="00841E58">
        <w:rPr>
          <w:rFonts w:cstheme="minorHAnsi"/>
          <w:sz w:val="22"/>
          <w:szCs w:val="22"/>
        </w:rPr>
        <w:t xml:space="preserve"> w punkcie 2.4.</w:t>
      </w:r>
    </w:p>
    <w:p w14:paraId="27DF69B2" w14:textId="5564B759" w:rsidR="03556190" w:rsidRPr="00841E58" w:rsidRDefault="557663C2" w:rsidP="33123B6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1841B0C7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Konkursowych określonych w Załączniku 4 w punkcie 2.</w:t>
      </w:r>
      <w:r w:rsidR="6DB81E4A" w:rsidRPr="00841E58">
        <w:rPr>
          <w:rFonts w:cstheme="minorHAnsi"/>
          <w:sz w:val="22"/>
          <w:szCs w:val="22"/>
        </w:rPr>
        <w:t>4</w:t>
      </w:r>
      <w:r w:rsidRPr="00841E58">
        <w:rPr>
          <w:rFonts w:cstheme="minorHAnsi"/>
          <w:sz w:val="22"/>
          <w:szCs w:val="22"/>
        </w:rPr>
        <w:t>.</w:t>
      </w:r>
      <w:r w:rsidR="095F25D9" w:rsidRPr="00841E58">
        <w:rPr>
          <w:rFonts w:cstheme="minorHAnsi"/>
          <w:sz w:val="22"/>
          <w:szCs w:val="22"/>
        </w:rPr>
        <w:t xml:space="preserve">, z uwzględnieniem </w:t>
      </w:r>
      <w:r w:rsidR="009E37A9" w:rsidRPr="00841E58">
        <w:rPr>
          <w:rFonts w:cstheme="minorHAnsi"/>
          <w:sz w:val="22"/>
          <w:szCs w:val="22"/>
        </w:rPr>
        <w:t xml:space="preserve">dopuszczalnej </w:t>
      </w:r>
      <w:r w:rsidR="095F25D9" w:rsidRPr="00841E58">
        <w:rPr>
          <w:rFonts w:cstheme="minorHAnsi"/>
          <w:sz w:val="22"/>
          <w:szCs w:val="22"/>
        </w:rPr>
        <w:t>Granic</w:t>
      </w:r>
      <w:r w:rsidR="009E37A9" w:rsidRPr="00841E58">
        <w:rPr>
          <w:rFonts w:cstheme="minorHAnsi"/>
          <w:sz w:val="22"/>
          <w:szCs w:val="22"/>
        </w:rPr>
        <w:t>y</w:t>
      </w:r>
      <w:r w:rsidR="095F25D9"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Błędu</w:t>
      </w:r>
      <w:r w:rsidR="095F25D9" w:rsidRPr="00841E58">
        <w:rPr>
          <w:rFonts w:cstheme="minorHAnsi"/>
          <w:sz w:val="22"/>
          <w:szCs w:val="22"/>
        </w:rPr>
        <w:t>.</w:t>
      </w:r>
    </w:p>
    <w:p w14:paraId="0E9C430B" w14:textId="58AB5E77" w:rsidR="03556190" w:rsidRPr="00841E58" w:rsidRDefault="4D1F2918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5BB44FD6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obliczenia punktów</w:t>
      </w:r>
      <w:r w:rsidR="5B9EE0BF" w:rsidRPr="00841E58">
        <w:rPr>
          <w:rFonts w:cstheme="minorHAnsi"/>
          <w:sz w:val="22"/>
          <w:szCs w:val="22"/>
        </w:rPr>
        <w:t xml:space="preserve"> n</w:t>
      </w:r>
      <w:r w:rsidR="6828911A" w:rsidRPr="00841E58">
        <w:rPr>
          <w:rFonts w:cstheme="minorHAnsi"/>
          <w:sz w:val="22"/>
          <w:szCs w:val="22"/>
        </w:rPr>
        <w:t xml:space="preserve">a zasadach określonych w punkcie </w:t>
      </w:r>
      <w:r w:rsidR="6828911A" w:rsidRPr="00841E58">
        <w:rPr>
          <w:rFonts w:cstheme="minorHAnsi"/>
          <w:i/>
          <w:iCs/>
          <w:sz w:val="22"/>
          <w:szCs w:val="22"/>
        </w:rPr>
        <w:t>2.2 - Ocena Wniosków</w:t>
      </w:r>
      <w:r w:rsidR="7A18FF89" w:rsidRPr="00841E58">
        <w:rPr>
          <w:rFonts w:cstheme="minorHAnsi"/>
          <w:sz w:val="22"/>
          <w:szCs w:val="22"/>
        </w:rPr>
        <w:t xml:space="preserve"> niniejszego załącznika</w:t>
      </w:r>
      <w:r w:rsidRPr="00841E58">
        <w:rPr>
          <w:rFonts w:cstheme="minorHAnsi"/>
          <w:sz w:val="22"/>
          <w:szCs w:val="22"/>
        </w:rPr>
        <w:t>, które przyzna</w:t>
      </w:r>
      <w:r w:rsidR="571265AC" w:rsidRPr="00841E58">
        <w:rPr>
          <w:rFonts w:cstheme="minorHAnsi"/>
          <w:sz w:val="22"/>
          <w:szCs w:val="22"/>
        </w:rPr>
        <w:t>je</w:t>
      </w:r>
      <w:r w:rsidRPr="00841E58">
        <w:rPr>
          <w:rFonts w:cstheme="minorHAnsi"/>
          <w:sz w:val="22"/>
          <w:szCs w:val="22"/>
        </w:rPr>
        <w:t xml:space="preserve"> Wynikom Prac Etapu I.</w:t>
      </w:r>
      <w:r w:rsidR="009E37A9" w:rsidRPr="00841E58">
        <w:rPr>
          <w:rFonts w:cstheme="minorHAnsi"/>
          <w:sz w:val="22"/>
          <w:szCs w:val="22"/>
        </w:rPr>
        <w:t xml:space="preserve"> Postanowienia te stosuje się wprost, odnosząc je do Uczestników Przedsięwzięcia</w:t>
      </w:r>
      <w:r w:rsidR="0090740E" w:rsidRPr="00841E58">
        <w:rPr>
          <w:rFonts w:cstheme="minorHAnsi"/>
          <w:sz w:val="22"/>
          <w:szCs w:val="22"/>
        </w:rPr>
        <w:t>, z zastrzeżeniem kolejnego zdania</w:t>
      </w:r>
      <w:r w:rsidR="009E37A9" w:rsidRPr="00841E58">
        <w:rPr>
          <w:rFonts w:cstheme="minorHAnsi"/>
          <w:sz w:val="22"/>
          <w:szCs w:val="22"/>
        </w:rPr>
        <w:t>.</w:t>
      </w:r>
      <w:r w:rsidR="0090740E" w:rsidRPr="00841E58">
        <w:rPr>
          <w:rFonts w:cstheme="minorHAnsi"/>
          <w:sz w:val="22"/>
          <w:szCs w:val="22"/>
        </w:rPr>
        <w:t xml:space="preserve"> W ocenie w ramach Selekcji Etapu I pomija się Kryteria Konkursowe „Cena za realizację Etapu I”, „Cena za realizację Etapu II”, „Przychód z Komercjalizacji Wyników Prac B+R w ramach Komponentu Technologicznego” oraz „Przychód z Komercjalizacji Technologii Zależnych w ramach Komponentu Technologicznego”.</w:t>
      </w:r>
    </w:p>
    <w:p w14:paraId="6A607D23" w14:textId="7D74D729" w:rsidR="73C4B095" w:rsidRPr="00841E58" w:rsidRDefault="032D1EFC" w:rsidP="124B2226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Poszczególne oceny składowe przyznane Wynikom Prac Etapu I dane</w:t>
      </w:r>
      <w:r w:rsidR="75C2E684" w:rsidRPr="00841E58">
        <w:rPr>
          <w:rFonts w:cstheme="minorHAnsi"/>
          <w:sz w:val="22"/>
          <w:szCs w:val="22"/>
        </w:rPr>
        <w:t>mu</w:t>
      </w:r>
      <w:r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Uczestnik</w:t>
      </w:r>
      <w:r w:rsidR="67927641" w:rsidRPr="00841E58">
        <w:rPr>
          <w:rFonts w:cstheme="minorHAnsi"/>
          <w:sz w:val="22"/>
          <w:szCs w:val="22"/>
        </w:rPr>
        <w:t>owi</w:t>
      </w:r>
      <w:r w:rsidR="009E37A9" w:rsidRPr="00841E58">
        <w:rPr>
          <w:rFonts w:cstheme="minorHAnsi"/>
          <w:sz w:val="22"/>
          <w:szCs w:val="22"/>
        </w:rPr>
        <w:t xml:space="preserve"> Przedsięwzięcia </w:t>
      </w:r>
      <w:r w:rsidRPr="00841E58">
        <w:rPr>
          <w:rFonts w:cstheme="minorHAnsi"/>
          <w:sz w:val="22"/>
          <w:szCs w:val="22"/>
        </w:rPr>
        <w:t>zostaną zsumowane.</w:t>
      </w:r>
    </w:p>
    <w:p w14:paraId="3ABBAD09" w14:textId="6F1053C2" w:rsidR="03556190" w:rsidRPr="00841E58" w:rsidRDefault="4D1F2918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Zamawiający utworzy </w:t>
      </w:r>
      <w:r w:rsidR="0092F14F" w:rsidRPr="00841E58">
        <w:rPr>
          <w:rFonts w:cstheme="minorHAnsi"/>
          <w:sz w:val="22"/>
          <w:szCs w:val="22"/>
        </w:rPr>
        <w:t>L</w:t>
      </w:r>
      <w:r w:rsidRPr="00841E58">
        <w:rPr>
          <w:rFonts w:cstheme="minorHAnsi"/>
          <w:sz w:val="22"/>
          <w:szCs w:val="22"/>
        </w:rPr>
        <w:t xml:space="preserve">istę </w:t>
      </w:r>
      <w:r w:rsidR="0320C1D0" w:rsidRPr="00841E58">
        <w:rPr>
          <w:rFonts w:cstheme="minorHAnsi"/>
          <w:sz w:val="22"/>
          <w:szCs w:val="22"/>
        </w:rPr>
        <w:t>R</w:t>
      </w:r>
      <w:r w:rsidRPr="00841E58">
        <w:rPr>
          <w:rFonts w:cstheme="minorHAnsi"/>
          <w:sz w:val="22"/>
          <w:szCs w:val="22"/>
        </w:rPr>
        <w:t>ankingową wszystkich złożonych Wyników Prac Etapu I</w:t>
      </w:r>
      <w:r w:rsidR="6FE3C987" w:rsidRPr="00841E58">
        <w:rPr>
          <w:rFonts w:cstheme="minorHAnsi"/>
          <w:sz w:val="22"/>
          <w:szCs w:val="22"/>
        </w:rPr>
        <w:t>, porządkując je malejąco ze względ</w:t>
      </w:r>
      <w:r w:rsidR="197873E4" w:rsidRPr="00841E58">
        <w:rPr>
          <w:rFonts w:cstheme="minorHAnsi"/>
          <w:sz w:val="22"/>
          <w:szCs w:val="22"/>
        </w:rPr>
        <w:t>u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5FBACD32" w:rsidRPr="00841E58">
        <w:rPr>
          <w:rFonts w:cstheme="minorHAnsi"/>
          <w:sz w:val="22"/>
          <w:szCs w:val="22"/>
        </w:rPr>
        <w:t xml:space="preserve">na </w:t>
      </w:r>
      <w:r w:rsidR="1377BB1A" w:rsidRPr="00841E58">
        <w:rPr>
          <w:rFonts w:cstheme="minorHAnsi"/>
          <w:sz w:val="22"/>
          <w:szCs w:val="22"/>
        </w:rPr>
        <w:t xml:space="preserve">sumaryczną </w:t>
      </w:r>
      <w:r w:rsidR="6FE3C987" w:rsidRPr="00841E58">
        <w:rPr>
          <w:rFonts w:cstheme="minorHAnsi"/>
          <w:sz w:val="22"/>
          <w:szCs w:val="22"/>
        </w:rPr>
        <w:t>ocen</w:t>
      </w:r>
      <w:r w:rsidR="2536A17D" w:rsidRPr="00841E58">
        <w:rPr>
          <w:rFonts w:cstheme="minorHAnsi"/>
          <w:sz w:val="22"/>
          <w:szCs w:val="22"/>
        </w:rPr>
        <w:t>ę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32AF3B65" w:rsidRPr="00841E58">
        <w:rPr>
          <w:rFonts w:cstheme="minorHAnsi"/>
          <w:sz w:val="22"/>
          <w:szCs w:val="22"/>
        </w:rPr>
        <w:t>punktową Wyników Prac Etapu I.</w:t>
      </w:r>
    </w:p>
    <w:p w14:paraId="097B05F8" w14:textId="5ECEA6AB" w:rsidR="4DD98A41" w:rsidRPr="00841E58" w:rsidRDefault="4B46D01C" w:rsidP="313E11F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Na podstawie</w:t>
      </w:r>
      <w:r w:rsidR="6DADB7E9" w:rsidRPr="00841E58">
        <w:rPr>
          <w:rFonts w:cstheme="minorHAnsi"/>
          <w:sz w:val="22"/>
          <w:szCs w:val="22"/>
        </w:rPr>
        <w:t xml:space="preserve"> Listy Rankingowej Zamawiający podejmie decyzję o dopuszczeniu </w:t>
      </w:r>
      <w:r w:rsidR="5FDA1320" w:rsidRPr="00841E58">
        <w:rPr>
          <w:rFonts w:cstheme="minorHAnsi"/>
          <w:sz w:val="22"/>
          <w:szCs w:val="22"/>
        </w:rPr>
        <w:t xml:space="preserve">do realizacji Etapu II Przedsięwzięcia </w:t>
      </w:r>
      <w:r w:rsidR="6DADB7E9" w:rsidRPr="00841E58">
        <w:rPr>
          <w:rFonts w:cstheme="minorHAnsi"/>
          <w:sz w:val="22"/>
          <w:szCs w:val="22"/>
        </w:rPr>
        <w:t>wybran</w:t>
      </w:r>
      <w:r w:rsidR="000A119C" w:rsidRPr="00841E58">
        <w:rPr>
          <w:rFonts w:cstheme="minorHAnsi"/>
          <w:sz w:val="22"/>
          <w:szCs w:val="22"/>
        </w:rPr>
        <w:t>ych</w:t>
      </w:r>
      <w:r w:rsidR="6DADB7E9" w:rsidRPr="00841E58">
        <w:rPr>
          <w:rFonts w:cstheme="minorHAnsi"/>
          <w:sz w:val="22"/>
          <w:szCs w:val="22"/>
        </w:rPr>
        <w:t xml:space="preserve">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27DC26B9" w:rsidRPr="00841E58">
        <w:rPr>
          <w:rFonts w:cstheme="minorHAnsi"/>
          <w:sz w:val="22"/>
          <w:szCs w:val="22"/>
        </w:rPr>
        <w:t>, którzy uzyskali najwyższą ocenę</w:t>
      </w:r>
      <w:r w:rsidR="6DADB7E9" w:rsidRPr="00841E58">
        <w:rPr>
          <w:rFonts w:cstheme="minorHAnsi"/>
          <w:sz w:val="22"/>
          <w:szCs w:val="22"/>
        </w:rPr>
        <w:t>.</w:t>
      </w:r>
    </w:p>
    <w:p w14:paraId="40BB8473" w14:textId="77777777" w:rsidR="00260868" w:rsidRPr="00841E58" w:rsidRDefault="760D9F71" w:rsidP="00102CCB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5" w:name="_Toc69807660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 Wyników Prac Etapu I</w:t>
      </w:r>
      <w:bookmarkEnd w:id="45"/>
    </w:p>
    <w:p w14:paraId="192BF021" w14:textId="22702EA8" w:rsidR="007E7884" w:rsidRPr="00841E58" w:rsidRDefault="00260868" w:rsidP="755698A9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</w:t>
      </w:r>
      <w:r w:rsidR="50D15340" w:rsidRPr="00841E58">
        <w:rPr>
          <w:rFonts w:cstheme="minorHAnsi"/>
          <w:sz w:val="22"/>
          <w:szCs w:val="22"/>
        </w:rPr>
        <w:t xml:space="preserve">dla </w:t>
      </w:r>
      <w:r w:rsidRPr="00841E58">
        <w:rPr>
          <w:rFonts w:cstheme="minorHAnsi"/>
          <w:sz w:val="22"/>
          <w:szCs w:val="22"/>
        </w:rPr>
        <w:t xml:space="preserve">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będzie liczony jako suma punktów uzyskanych przez zaktualizowaną </w:t>
      </w:r>
      <w:r w:rsidR="00BB256F" w:rsidRPr="00841E58">
        <w:rPr>
          <w:rFonts w:cstheme="minorHAnsi"/>
          <w:sz w:val="22"/>
          <w:szCs w:val="22"/>
        </w:rPr>
        <w:t xml:space="preserve">Ofertę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w ramach</w:t>
      </w:r>
      <w:r w:rsidR="0EEDF87F" w:rsidRPr="00841E58">
        <w:rPr>
          <w:rFonts w:cstheme="minorHAnsi"/>
          <w:sz w:val="22"/>
          <w:szCs w:val="22"/>
        </w:rPr>
        <w:t xml:space="preserve">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 oraz </w:t>
      </w:r>
      <w:r w:rsidRPr="00841E58">
        <w:rPr>
          <w:rFonts w:cstheme="minorHAnsi"/>
          <w:sz w:val="22"/>
          <w:szCs w:val="22"/>
        </w:rPr>
        <w:lastRenderedPageBreak/>
        <w:t xml:space="preserve">punktów uzyskanych w ramach </w:t>
      </w:r>
      <w:r w:rsidR="00BB256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pomnożonych odpowiednio przez wagi nadane zgodnie z Tabelą </w:t>
      </w:r>
      <w:r w:rsidR="635F7085" w:rsidRPr="00841E58">
        <w:rPr>
          <w:rFonts w:cstheme="minorHAnsi"/>
          <w:sz w:val="22"/>
          <w:szCs w:val="22"/>
        </w:rPr>
        <w:t>5</w:t>
      </w:r>
      <w:r w:rsidRPr="00841E58">
        <w:rPr>
          <w:rFonts w:cstheme="minorHAnsi"/>
          <w:sz w:val="22"/>
          <w:szCs w:val="22"/>
        </w:rPr>
        <w:t xml:space="preserve"> poniżej:</w:t>
      </w:r>
    </w:p>
    <w:p w14:paraId="73222D32" w14:textId="41F0E75B" w:rsidR="00260868" w:rsidRPr="00841E58" w:rsidRDefault="00A45583" w:rsidP="00260868">
      <w:pPr>
        <w:pStyle w:val="Legenda"/>
        <w:keepNext/>
        <w:spacing w:before="240"/>
        <w:rPr>
          <w:rFonts w:cstheme="minorHAnsi"/>
        </w:rPr>
      </w:pPr>
      <w:r w:rsidRPr="00841E58">
        <w:rPr>
          <w:rFonts w:cstheme="minorHAnsi"/>
        </w:rPr>
        <w:t xml:space="preserve">Tabela </w:t>
      </w:r>
      <w:r w:rsidR="37EC99FB" w:rsidRPr="00841E58">
        <w:rPr>
          <w:rFonts w:cstheme="minorHAnsi"/>
        </w:rPr>
        <w:t>5</w:t>
      </w:r>
      <w:r w:rsidR="00260868" w:rsidRPr="00841E58">
        <w:rPr>
          <w:rFonts w:cstheme="minorHAnsi"/>
        </w:rPr>
        <w:t>. Wagi poszczególnych składników Wyniku oceny merytorycznej Wyników Prac Etapu 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260868" w:rsidRPr="00841E58" w14:paraId="0250C413" w14:textId="77777777" w:rsidTr="339FD779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012CBE58" w14:textId="77777777" w:rsidR="00260868" w:rsidRPr="00841E58" w:rsidRDefault="00260868" w:rsidP="00A549F6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2C8EEE17" w14:textId="77777777" w:rsidR="00260868" w:rsidRPr="00841E58" w:rsidRDefault="00260868" w:rsidP="00A549F6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260868" w:rsidRPr="00841E58" w14:paraId="525A80FA" w14:textId="77777777" w:rsidTr="339FD779">
        <w:trPr>
          <w:cantSplit/>
          <w:jc w:val="center"/>
        </w:trPr>
        <w:tc>
          <w:tcPr>
            <w:tcW w:w="4961" w:type="dxa"/>
            <w:vAlign w:val="center"/>
          </w:tcPr>
          <w:p w14:paraId="6F7EB21A" w14:textId="4C1E6AB1" w:rsidR="00260868" w:rsidRPr="00841E58" w:rsidRDefault="00260868" w:rsidP="00A549F6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pod kątem Kryteriów </w:t>
            </w:r>
            <w:r w:rsidR="00BB256F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6A83838C" w14:textId="57B5E8C5" w:rsidR="00260868" w:rsidRPr="00841E58" w:rsidRDefault="42D2981C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49D66843" w:rsidRPr="00841E58">
              <w:rPr>
                <w:rFonts w:asciiTheme="minorHAnsi" w:hAnsiTheme="minorHAnsi" w:cstheme="minorHAnsi"/>
              </w:rPr>
              <w:t>7</w:t>
            </w:r>
            <w:r w:rsidR="760D9F71" w:rsidRPr="00841E58">
              <w:rPr>
                <w:rFonts w:asciiTheme="minorHAnsi" w:hAnsiTheme="minorHAnsi" w:cstheme="minorHAnsi"/>
              </w:rPr>
              <w:t>0</w:t>
            </w:r>
          </w:p>
        </w:tc>
      </w:tr>
      <w:tr w:rsidR="00260868" w:rsidRPr="00841E58" w14:paraId="42BFE2AF" w14:textId="77777777" w:rsidTr="339FD779">
        <w:trPr>
          <w:cantSplit/>
          <w:jc w:val="center"/>
        </w:trPr>
        <w:tc>
          <w:tcPr>
            <w:tcW w:w="4961" w:type="dxa"/>
            <w:vAlign w:val="center"/>
          </w:tcPr>
          <w:p w14:paraId="2FCD0D94" w14:textId="5843A827" w:rsidR="00260868" w:rsidRPr="00841E58" w:rsidRDefault="00260868" w:rsidP="00A549F6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Pr="00841E58">
              <w:rPr>
                <w:rFonts w:asciiTheme="minorHAnsi" w:hAnsiTheme="minorHAnsi" w:cstheme="minorHAnsi"/>
              </w:rPr>
              <w:t xml:space="preserve">- Wynik oceny pod kątem </w:t>
            </w:r>
            <w:r w:rsidR="00BB256F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88EA0E8" w14:textId="2F041846" w:rsidR="00260868" w:rsidRPr="00841E58" w:rsidRDefault="1AD3D42E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77F78E9B" w:rsidRPr="00841E58">
              <w:rPr>
                <w:rFonts w:asciiTheme="minorHAnsi" w:hAnsiTheme="minorHAnsi" w:cstheme="minorHAnsi"/>
              </w:rPr>
              <w:t>3</w:t>
            </w:r>
            <w:r w:rsidR="7FA5911A" w:rsidRPr="00841E58">
              <w:rPr>
                <w:rFonts w:asciiTheme="minorHAnsi" w:hAnsiTheme="minorHAnsi" w:cstheme="minorHAnsi"/>
              </w:rPr>
              <w:t>0</w:t>
            </w:r>
          </w:p>
        </w:tc>
      </w:tr>
    </w:tbl>
    <w:p w14:paraId="617A0D27" w14:textId="07F29F9D" w:rsidR="00260868" w:rsidRPr="00841E58" w:rsidRDefault="760D9F71" w:rsidP="7DE495C8">
      <w:pPr>
        <w:spacing w:before="240"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będzie obliczany zgodnie ze wzorem:</w:t>
      </w:r>
    </w:p>
    <w:p w14:paraId="22578B14" w14:textId="6A327769" w:rsidR="00260868" w:rsidRPr="00841E58" w:rsidRDefault="3A32CDDF" w:rsidP="7DE495C8">
      <w:pPr>
        <w:spacing w:after="160" w:line="360" w:lineRule="auto"/>
        <w:jc w:val="center"/>
        <w:rPr>
          <w:rFonts w:cstheme="minorHAnsi"/>
          <w:b/>
          <w:bCs/>
          <w:sz w:val="22"/>
          <w:szCs w:val="22"/>
        </w:rPr>
      </w:pPr>
      <w:r w:rsidRPr="00841E58">
        <w:rPr>
          <w:rFonts w:cstheme="minorHAnsi"/>
          <w:b/>
          <w:bCs/>
          <w:i/>
          <w:iCs/>
          <w:sz w:val="22"/>
          <w:szCs w:val="22"/>
        </w:rPr>
        <w:t>W</w:t>
      </w:r>
      <w:r w:rsidRPr="00841E58">
        <w:rPr>
          <w:rFonts w:cstheme="minorHAnsi"/>
          <w:b/>
          <w:bCs/>
          <w:i/>
          <w:iCs/>
          <w:sz w:val="22"/>
          <w:szCs w:val="22"/>
          <w:vertAlign w:val="subscript"/>
        </w:rPr>
        <w:t xml:space="preserve">EI Wyk </w:t>
      </w:r>
      <w:r w:rsidRPr="00841E58">
        <w:rPr>
          <w:rFonts w:cstheme="minorHAnsi"/>
          <w:b/>
          <w:bCs/>
          <w:i/>
          <w:iCs/>
          <w:sz w:val="22"/>
          <w:szCs w:val="22"/>
        </w:rPr>
        <w:t>= (0,</w:t>
      </w:r>
      <w:r w:rsidR="7EAA5D9F" w:rsidRPr="00841E58">
        <w:rPr>
          <w:rFonts w:cstheme="minorHAnsi"/>
          <w:b/>
          <w:bCs/>
          <w:i/>
          <w:iCs/>
          <w:sz w:val="22"/>
          <w:szCs w:val="22"/>
        </w:rPr>
        <w:t>7</w:t>
      </w:r>
      <w:r w:rsidRPr="00841E58">
        <w:rPr>
          <w:rFonts w:cstheme="minorHAnsi"/>
          <w:b/>
          <w:bCs/>
          <w:i/>
          <w:iCs/>
          <w:sz w:val="22"/>
          <w:szCs w:val="22"/>
        </w:rPr>
        <w:t>0 × PKK) + (0,</w:t>
      </w:r>
      <w:r w:rsidR="4A7AE44D" w:rsidRPr="00841E58">
        <w:rPr>
          <w:rFonts w:cstheme="minorHAnsi"/>
          <w:b/>
          <w:bCs/>
          <w:i/>
          <w:iCs/>
          <w:sz w:val="22"/>
          <w:szCs w:val="22"/>
        </w:rPr>
        <w:t>3</w:t>
      </w:r>
      <w:r w:rsidR="2E4A7398" w:rsidRPr="00841E58">
        <w:rPr>
          <w:rFonts w:cstheme="minorHAnsi"/>
          <w:b/>
          <w:bCs/>
          <w:i/>
          <w:iCs/>
          <w:sz w:val="22"/>
          <w:szCs w:val="22"/>
        </w:rPr>
        <w:t>0</w:t>
      </w:r>
      <w:r w:rsidRPr="00841E58">
        <w:rPr>
          <w:rFonts w:cstheme="minorHAnsi"/>
          <w:b/>
          <w:bCs/>
          <w:i/>
          <w:iCs/>
          <w:sz w:val="22"/>
          <w:szCs w:val="22"/>
        </w:rPr>
        <w:t xml:space="preserve"> × P</w:t>
      </w:r>
      <w:r w:rsidR="5C73602F" w:rsidRPr="00841E58">
        <w:rPr>
          <w:rFonts w:cstheme="minorHAnsi"/>
          <w:b/>
          <w:bCs/>
          <w:i/>
          <w:iCs/>
          <w:sz w:val="22"/>
          <w:szCs w:val="22"/>
        </w:rPr>
        <w:t>WJ</w:t>
      </w:r>
      <w:r w:rsidRPr="00841E58">
        <w:rPr>
          <w:rFonts w:cstheme="minorHAnsi"/>
          <w:b/>
          <w:bCs/>
          <w:i/>
          <w:iCs/>
          <w:sz w:val="22"/>
          <w:szCs w:val="22"/>
        </w:rPr>
        <w:t>)</w:t>
      </w:r>
    </w:p>
    <w:p w14:paraId="137F460D" w14:textId="77777777" w:rsidR="00260868" w:rsidRPr="00841E58" w:rsidRDefault="00260868" w:rsidP="00260868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4AF14A7" w14:textId="01E1FE57" w:rsidR="00260868" w:rsidRPr="00841E58" w:rsidRDefault="00260868" w:rsidP="00260868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EI Wyk</w:t>
      </w:r>
      <w:r w:rsidRPr="00841E58">
        <w:rPr>
          <w:rFonts w:cstheme="minorHAnsi"/>
          <w:sz w:val="22"/>
        </w:rPr>
        <w:t xml:space="preserve"> – 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</w:rPr>
        <w:t>określony jako liczba punktów,</w:t>
      </w:r>
    </w:p>
    <w:p w14:paraId="1BB7F96D" w14:textId="55E6FAD7" w:rsidR="00260868" w:rsidRPr="00841E58" w:rsidRDefault="00260868" w:rsidP="00260868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Konkursowych,</w:t>
      </w:r>
    </w:p>
    <w:p w14:paraId="4A56B266" w14:textId="1931DC88" w:rsidR="007479AA" w:rsidRPr="00841E58" w:rsidRDefault="760D9F71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i/>
          <w:iCs/>
          <w:sz w:val="22"/>
          <w:szCs w:val="22"/>
        </w:rPr>
        <w:t>P</w:t>
      </w:r>
      <w:r w:rsidR="5C73602F" w:rsidRPr="00841E58">
        <w:rPr>
          <w:rFonts w:cstheme="minorHAnsi"/>
          <w:i/>
          <w:iCs/>
          <w:sz w:val="22"/>
          <w:szCs w:val="22"/>
        </w:rPr>
        <w:t>WJ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</w:t>
      </w:r>
      <w:r w:rsidR="15DC100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liczony jako suma punktów uzyskanych w ramach </w:t>
      </w:r>
      <w:r w:rsidR="15DC100F" w:rsidRPr="00841E58">
        <w:rPr>
          <w:rFonts w:cstheme="minorHAnsi"/>
          <w:sz w:val="22"/>
          <w:szCs w:val="22"/>
        </w:rPr>
        <w:t>spełniania Wymagań Jakościowych</w:t>
      </w:r>
      <w:r w:rsidRPr="00841E58">
        <w:rPr>
          <w:rFonts w:cstheme="minorHAnsi"/>
          <w:sz w:val="22"/>
          <w:szCs w:val="22"/>
        </w:rPr>
        <w:t>.</w:t>
      </w:r>
      <w:r w:rsidR="5C14BB4D" w:rsidRPr="00841E58">
        <w:rPr>
          <w:rFonts w:cstheme="minorHAnsi"/>
          <w:sz w:val="22"/>
          <w:szCs w:val="22"/>
        </w:rPr>
        <w:t xml:space="preserve"> </w:t>
      </w:r>
    </w:p>
    <w:p w14:paraId="54E39D6C" w14:textId="4F7D2D8D" w:rsidR="007479AA" w:rsidRPr="00841E58" w:rsidRDefault="007479AA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</w:p>
    <w:p w14:paraId="2512A28F" w14:textId="1D0FB501" w:rsidR="007479AA" w:rsidRPr="00841E58" w:rsidRDefault="5C14BB4D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przez </w:t>
      </w:r>
      <w:r w:rsidR="000A119C" w:rsidRPr="00841E58">
        <w:rPr>
          <w:rFonts w:cstheme="minorHAnsi"/>
          <w:sz w:val="22"/>
          <w:szCs w:val="22"/>
        </w:rPr>
        <w:t xml:space="preserve">Uczestników Przedsięwzięcia </w:t>
      </w:r>
      <w:r w:rsidRPr="00841E58">
        <w:rPr>
          <w:rFonts w:cstheme="minorHAnsi"/>
          <w:sz w:val="22"/>
          <w:szCs w:val="22"/>
        </w:rPr>
        <w:t xml:space="preserve">identycznej liczby punktów w ramach oceny merytorycznej </w:t>
      </w:r>
      <w:r w:rsidR="00280BE8" w:rsidRPr="00841E58">
        <w:rPr>
          <w:rFonts w:cstheme="minorHAnsi"/>
          <w:sz w:val="22"/>
          <w:szCs w:val="22"/>
        </w:rPr>
        <w:t>Wyników Prac Etapu I</w:t>
      </w:r>
      <w:r w:rsidRPr="00841E58">
        <w:rPr>
          <w:rFonts w:cstheme="minorHAnsi"/>
          <w:sz w:val="22"/>
          <w:szCs w:val="22"/>
        </w:rPr>
        <w:t xml:space="preserve">, decydować będzie liczba punktów uzyskanych dla wskazanych poniżej Kryteriów: </w:t>
      </w:r>
    </w:p>
    <w:p w14:paraId="70984B04" w14:textId="0D88BAA1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Kryterium</w:t>
      </w:r>
      <w:r w:rsidR="65DE5D11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i/>
          <w:iCs/>
          <w:sz w:val="22"/>
          <w:szCs w:val="22"/>
        </w:rPr>
        <w:t xml:space="preserve">Udział Odnawialnych Źródeł Energii w </w:t>
      </w:r>
      <w:r w:rsidR="1E73FCDD" w:rsidRPr="00841E58">
        <w:rPr>
          <w:rFonts w:cstheme="minorHAnsi"/>
          <w:i/>
          <w:iCs/>
          <w:sz w:val="22"/>
          <w:szCs w:val="22"/>
        </w:rPr>
        <w:t>Demonstratorze Technologii</w:t>
      </w:r>
    </w:p>
    <w:p w14:paraId="5F37AE55" w14:textId="4089AD93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Pr="00841E58">
        <w:rPr>
          <w:rFonts w:cstheme="minorHAnsi"/>
          <w:i/>
          <w:iCs/>
          <w:sz w:val="22"/>
          <w:szCs w:val="22"/>
        </w:rPr>
        <w:t>LCOH</w:t>
      </w:r>
    </w:p>
    <w:p w14:paraId="0BFF1ED1" w14:textId="6A32C270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Kryterium 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Dostarczanie ciepłej wody użytkowej</w:t>
      </w:r>
    </w:p>
    <w:p w14:paraId="6413D9FF" w14:textId="4EB6368B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Pr="00841E58">
        <w:rPr>
          <w:rFonts w:cstheme="minorHAnsi"/>
          <w:i/>
          <w:iCs/>
          <w:sz w:val="22"/>
          <w:szCs w:val="22"/>
        </w:rPr>
        <w:t xml:space="preserve">Wielkość </w:t>
      </w:r>
      <w:r w:rsidR="7BD6DC19" w:rsidRPr="00841E58">
        <w:rPr>
          <w:rFonts w:cstheme="minorHAnsi"/>
          <w:i/>
          <w:iCs/>
          <w:sz w:val="22"/>
          <w:szCs w:val="22"/>
        </w:rPr>
        <w:t>Demonstratora Technologii</w:t>
      </w:r>
      <w:r w:rsidRPr="00841E58">
        <w:rPr>
          <w:rFonts w:cstheme="minorHAnsi"/>
          <w:sz w:val="22"/>
          <w:szCs w:val="22"/>
        </w:rPr>
        <w:t xml:space="preserve">. </w:t>
      </w:r>
    </w:p>
    <w:p w14:paraId="4E84AA50" w14:textId="53569B6F" w:rsidR="00814736" w:rsidRPr="00841E58" w:rsidRDefault="34032614" w:rsidP="00814736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Porównywana </w:t>
      </w:r>
      <w:r w:rsidR="6DA7760B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liczba punktów dla pierwszego</w:t>
      </w:r>
      <w:r w:rsidR="77DADCDC" w:rsidRPr="00841E58">
        <w:rPr>
          <w:rFonts w:cstheme="minorHAnsi"/>
          <w:sz w:val="22"/>
          <w:szCs w:val="22"/>
        </w:rPr>
        <w:t xml:space="preserve"> powyższego</w:t>
      </w:r>
      <w:r w:rsidRPr="00841E58">
        <w:rPr>
          <w:rFonts w:cstheme="minorHAnsi"/>
          <w:sz w:val="22"/>
          <w:szCs w:val="22"/>
        </w:rPr>
        <w:t xml:space="preserve"> </w:t>
      </w:r>
      <w:r w:rsidR="1098BEA3" w:rsidRPr="00841E58">
        <w:rPr>
          <w:rFonts w:cstheme="minorHAnsi"/>
          <w:sz w:val="22"/>
          <w:szCs w:val="22"/>
        </w:rPr>
        <w:t>K</w:t>
      </w:r>
      <w:r w:rsidRPr="00841E58">
        <w:rPr>
          <w:rFonts w:cstheme="minorHAnsi"/>
          <w:sz w:val="22"/>
          <w:szCs w:val="22"/>
        </w:rPr>
        <w:t>ryterium. Jeśli nie pozwoli u</w:t>
      </w:r>
      <w:r w:rsidR="52FBB1C4" w:rsidRPr="00841E58">
        <w:rPr>
          <w:rFonts w:cstheme="minorHAnsi"/>
          <w:sz w:val="22"/>
          <w:szCs w:val="22"/>
        </w:rPr>
        <w:t>szeregować Wyników Prac Etapu I, wtedy porównywana jest liczba punktów dla drugiego kryterium, itd.</w:t>
      </w:r>
    </w:p>
    <w:p w14:paraId="1DE35079" w14:textId="2E73DBBE" w:rsidR="00887FF5" w:rsidRPr="00841E58" w:rsidRDefault="5429E3E5" w:rsidP="00E73A7E">
      <w:pPr>
        <w:keepNext/>
        <w:keepLines/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sz w:val="26"/>
          <w:szCs w:val="26"/>
          <w:lang w:eastAsia="pl-PL"/>
        </w:rPr>
      </w:pPr>
      <w:bookmarkStart w:id="46" w:name="_Toc69807661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lastRenderedPageBreak/>
        <w:t>Ocen</w:t>
      </w:r>
      <w:r w:rsidR="65F8B554" w:rsidRPr="00841E58">
        <w:rPr>
          <w:rFonts w:eastAsia="Times New Roman" w:cstheme="minorHAnsi"/>
          <w:color w:val="1F4D78"/>
          <w:sz w:val="26"/>
          <w:szCs w:val="26"/>
          <w:lang w:eastAsia="pl-PL"/>
        </w:rPr>
        <w:t>a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0194958B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Wyników</w:t>
      </w:r>
      <w:r w:rsidR="67CB4251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48F604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Prac 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Etap</w:t>
      </w:r>
      <w:r w:rsidR="3EF515E9" w:rsidRPr="00841E58">
        <w:rPr>
          <w:rFonts w:eastAsia="Times New Roman" w:cstheme="minorHAnsi"/>
          <w:color w:val="1F4D78"/>
          <w:sz w:val="26"/>
          <w:szCs w:val="26"/>
          <w:lang w:eastAsia="pl-PL"/>
        </w:rPr>
        <w:t>u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II</w:t>
      </w:r>
      <w:bookmarkEnd w:id="46"/>
    </w:p>
    <w:p w14:paraId="3AA65787" w14:textId="1BD059F3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Oceniając spełnienie Wymagań Obligatoryjnych i Konkursowych Zamawiający jako podstawę przyjmuje</w:t>
      </w:r>
      <w:r w:rsidR="0062223B" w:rsidRPr="00841E58">
        <w:rPr>
          <w:rFonts w:eastAsia="Calibri" w:cstheme="minorHAnsi"/>
          <w:sz w:val="22"/>
          <w:szCs w:val="22"/>
        </w:rPr>
        <w:t xml:space="preserve"> s</w:t>
      </w:r>
      <w:r w:rsidRPr="00841E58">
        <w:rPr>
          <w:rFonts w:eastAsia="Calibri" w:cstheme="minorHAnsi"/>
          <w:sz w:val="22"/>
          <w:szCs w:val="22"/>
        </w:rPr>
        <w:t>i</w:t>
      </w:r>
      <w:r w:rsidR="0062223B" w:rsidRPr="00841E58">
        <w:rPr>
          <w:rFonts w:eastAsia="Calibri" w:cstheme="minorHAnsi"/>
          <w:sz w:val="22"/>
          <w:szCs w:val="22"/>
        </w:rPr>
        <w:t>ę</w:t>
      </w:r>
      <w:r w:rsidRPr="00841E58">
        <w:rPr>
          <w:rFonts w:eastAsia="Calibri" w:cstheme="minorHAnsi"/>
          <w:sz w:val="22"/>
          <w:szCs w:val="22"/>
        </w:rPr>
        <w:t xml:space="preserve"> informacje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zawarte w dokumentach określonych w Tabeli 3</w:t>
      </w:r>
      <w:r w:rsidR="4BF53D25" w:rsidRPr="00841E58">
        <w:rPr>
          <w:rFonts w:eastAsia="Calibri" w:cstheme="minorHAnsi"/>
          <w:color w:val="000000" w:themeColor="text1"/>
          <w:sz w:val="22"/>
          <w:szCs w:val="22"/>
        </w:rPr>
        <w:t xml:space="preserve"> w Załączniku nr 5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oraz przeprowadzonej wizji lokalnej Demonstratora Technologii. W odniesieniu do wybudowanego Demonstratora Technologii ocenie </w:t>
      </w:r>
      <w:r w:rsidRPr="00841E58">
        <w:rPr>
          <w:rFonts w:eastAsia="Calibri" w:cstheme="minorHAnsi"/>
          <w:sz w:val="22"/>
          <w:szCs w:val="22"/>
        </w:rPr>
        <w:t>podlegać będzie</w:t>
      </w:r>
      <w:r w:rsidRPr="00841E58">
        <w:rPr>
          <w:rFonts w:eastAsia="Calibri" w:cstheme="minorHAnsi"/>
          <w:strike/>
          <w:sz w:val="22"/>
          <w:szCs w:val="22"/>
        </w:rPr>
        <w:t xml:space="preserve">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zgodność z projektem oraz modelem numerycznym wykonanym w oprogramowaniu TRNSYS w ramach Etapu I. Zamawiający sprawdz</w:t>
      </w:r>
      <w:r w:rsidR="628907C1" w:rsidRPr="00841E58">
        <w:rPr>
          <w:rFonts w:eastAsia="Calibri" w:cstheme="minorHAnsi"/>
          <w:color w:val="000000" w:themeColor="text1"/>
          <w:sz w:val="22"/>
          <w:szCs w:val="22"/>
        </w:rPr>
        <w:t>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, czy </w:t>
      </w:r>
      <w:r w:rsidR="002D4075" w:rsidRPr="00841E58">
        <w:rPr>
          <w:rFonts w:eastAsia="Calibri" w:cstheme="minorHAnsi"/>
          <w:color w:val="000000" w:themeColor="text1"/>
          <w:sz w:val="22"/>
          <w:szCs w:val="22"/>
        </w:rPr>
        <w:t xml:space="preserve">Uczestnik Przedsięwzięcia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wybudował i przekazał do eksploatacji Użytkownikowi Demonstrator Technologii </w:t>
      </w:r>
      <w:r w:rsidR="00951384" w:rsidRPr="00841E58">
        <w:rPr>
          <w:rFonts w:eastAsia="Calibri" w:cstheme="minorHAnsi"/>
          <w:color w:val="000000" w:themeColor="text1"/>
          <w:sz w:val="22"/>
          <w:szCs w:val="22"/>
        </w:rPr>
        <w:t xml:space="preserve">zgodnie z Umową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na podstawie:</w:t>
      </w:r>
    </w:p>
    <w:p w14:paraId="4FCDA3F6" w14:textId="7B2D2159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Raportu końcowego z wybudowania i przekazania do eksploatacji Demonstratora Technologii.</w:t>
      </w:r>
    </w:p>
    <w:p w14:paraId="1770D5FD" w14:textId="719716CC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Demonstratora z wielobranżowym projektem budowlanym.</w:t>
      </w:r>
    </w:p>
    <w:p w14:paraId="49C12B19" w14:textId="17EDBA1B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Demonstratora z Wymaganiami Obligatoryjnymi i Konkursowymi zawartymi w Załączniku nr 1 do Regulaminu.</w:t>
      </w:r>
    </w:p>
    <w:p w14:paraId="6875C97E" w14:textId="0A3443E6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ze stanem faktycznym zadeklarowanej wartości Wymagania - Dostarczanie ciepłej wody użytkowej.</w:t>
      </w:r>
    </w:p>
    <w:p w14:paraId="6916DC47" w14:textId="71B34C20" w:rsidR="00887FF5" w:rsidRPr="00841E58" w:rsidRDefault="4A7E9B18" w:rsidP="33123B6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Stwierdzenie zgodności ze stanem faktycznym zadeklarowanej wartości Wymagania - Wielkość </w:t>
      </w:r>
      <w:r w:rsidR="3FA5BC66" w:rsidRPr="00841E58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62BBE2A3" w14:textId="3BD737E5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3648D50B" w14:textId="2D01B3E2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sprawdz</w:t>
      </w:r>
      <w:r w:rsidR="37CFB798" w:rsidRPr="00841E58">
        <w:rPr>
          <w:rFonts w:eastAsia="Calibri" w:cstheme="minorHAnsi"/>
          <w:color w:val="000000" w:themeColor="text1"/>
          <w:sz w:val="22"/>
          <w:szCs w:val="22"/>
        </w:rPr>
        <w:t>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, czy </w:t>
      </w:r>
      <w:r w:rsidR="002D4075" w:rsidRPr="00841E58">
        <w:rPr>
          <w:rFonts w:eastAsia="Calibri" w:cstheme="minorHAnsi"/>
          <w:color w:val="000000" w:themeColor="text1"/>
          <w:sz w:val="22"/>
          <w:szCs w:val="22"/>
        </w:rPr>
        <w:t xml:space="preserve">Uczestnik Przedsięwzięcia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dostarczył komplet dokumentów wymaganych na zakończenie Etapu II, określonych w Tabeli 3, na podstawie protokołu potwierdzającego kompletność dokumentów podsumowującego pracę komisji powołanej przez Zamawiającego.</w:t>
      </w:r>
    </w:p>
    <w:p w14:paraId="72E9D151" w14:textId="71F03593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Wymagań Obligatoryjnych zawartych w Załączniku nr 1 do Regulaminu:</w:t>
      </w:r>
    </w:p>
    <w:p w14:paraId="4A809C80" w14:textId="0B52134E" w:rsidR="00887FF5" w:rsidRPr="00841E58" w:rsidRDefault="4A7E9B18" w:rsidP="5679A629">
      <w:pPr>
        <w:keepNext/>
        <w:keepLines/>
        <w:spacing w:after="160" w:line="276" w:lineRule="auto"/>
        <w:jc w:val="both"/>
        <w:rPr>
          <w:rFonts w:eastAsia="Calibri" w:cstheme="minorHAnsi"/>
          <w:color w:val="000000" w:themeColor="text1"/>
          <w:sz w:val="18"/>
          <w:szCs w:val="18"/>
        </w:rPr>
      </w:pPr>
      <w:r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Tabela 4. Podstawa weryfikacji na koniec Etapu II Wymagań Obligatoryjnych </w:t>
      </w:r>
    </w:p>
    <w:tbl>
      <w:tblPr>
        <w:tblStyle w:val="Tabela-Siatka"/>
        <w:tblW w:w="0" w:type="auto"/>
        <w:tblInd w:w="690" w:type="dxa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00FC6470" w14:textId="77777777" w:rsidTr="5B83A37E"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E5C3" w14:textId="44B19A4A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Obligatoryjne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68D7" w14:textId="418B615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26121A5C" w14:textId="77777777" w:rsidTr="5B83A37E">
        <w:tc>
          <w:tcPr>
            <w:tcW w:w="4725" w:type="dxa"/>
            <w:vMerge/>
            <w:vAlign w:val="center"/>
          </w:tcPr>
          <w:p w14:paraId="5FAE7E87" w14:textId="77777777" w:rsidR="00C92BC6" w:rsidRPr="00841E58" w:rsidRDefault="00C92B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2DC48F" w14:textId="64A2461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7CA93D95" w14:textId="6EAC50E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8E45" w14:textId="4627E441" w:rsidR="5679A629" w:rsidRPr="00841E58" w:rsidRDefault="1B336218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Wizja </w:t>
            </w:r>
          </w:p>
          <w:p w14:paraId="6415D1D9" w14:textId="1F9308C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lokalna </w:t>
            </w:r>
          </w:p>
          <w:p w14:paraId="49A7EC54" w14:textId="2A0CCD1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Demonstratora </w:t>
            </w:r>
          </w:p>
          <w:p w14:paraId="755E60BA" w14:textId="153FACD1" w:rsidR="5679A629" w:rsidRPr="00841E58" w:rsidRDefault="1B336218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Technologii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9AE12" w14:textId="3B5C8E3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63476C7" w14:textId="23C74E2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7EBBE472" w14:textId="6359995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5679A629" w:rsidRPr="00841E58" w14:paraId="13D3FC6B" w14:textId="77777777" w:rsidTr="5B83A37E"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48AC" w14:textId="2A603D4A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Uwarunkowania dla modelowania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3B951" w14:textId="7864F23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468" w14:textId="0A339EB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6D47" w14:textId="57D5CC3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8E2F94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2081" w14:textId="3088D00D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Zasilanie Magazynu Sezonowego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87A5" w14:textId="27FDCAC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5BAB" w14:textId="2E93275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8C77" w14:textId="0380B8B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FDD1A1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1D1AB" w14:textId="23D9A037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Zakaz zakupu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549C" w14:textId="58CC5C6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4C34" w14:textId="3B34034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AA11" w14:textId="21C932A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E9EA25B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36E8" w14:textId="45924B8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(OZE) w </w:t>
            </w:r>
            <w:r w:rsidR="63617703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C9BB" w14:textId="4B6A45E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9944" w14:textId="6D62617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506E" w14:textId="55ED3E0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6ACB30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6E95" w14:textId="53A34755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Modelowanie numeryczne </w:t>
            </w:r>
            <w:r w:rsidR="514790F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9A5F" w14:textId="09E092A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3764" w14:textId="2027B82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DDB3" w14:textId="4A0A64F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A27D884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887C" w14:textId="44A63622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Skalowalność i replikowalność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DE9AE" w14:textId="1A5B8A7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3BB8" w14:textId="2DB2425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2E1F" w14:textId="4AB411A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028F65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8AF4" w14:textId="64363A38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pomp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EBA8" w14:textId="52AC1AE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BA16" w14:textId="5BCAC19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8EC33" w14:textId="4176DED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D9A6E73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4710" w14:textId="31812BE9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fotowoltaicznych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B8E9" w14:textId="26A2B5D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062A4" w14:textId="2910A98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89FC" w14:textId="4FA8860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509076D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0B2D" w14:textId="3499F04E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kolektorów słonecznych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16B8" w14:textId="2A89206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F16A" w14:textId="3DA598F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0473C" w14:textId="730B883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A0232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75BA" w14:textId="2188E16E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magazynów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121B" w14:textId="0E96B97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1196" w14:textId="3F3EB06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BBA8" w14:textId="6F25645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08B0FA83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5A23" w14:textId="2DB22E3F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E180" w14:textId="2B838BA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59722" w14:textId="018CF56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920F" w14:textId="25265BB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027D08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66A2" w14:textId="52893FEF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kotłów elektrodowych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EFBA" w14:textId="554A57B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6F86" w14:textId="5D5B0C2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B2D52" w14:textId="5A72AFB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4B720F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D766" w14:textId="681E66D9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biogazu pochodzenia rolniczego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C84A" w14:textId="381081C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4827" w14:textId="0A917BF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DA30" w14:textId="766F0BA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F607780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D908" w14:textId="6A1E4E87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Magazyn/y biogazu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9298" w14:textId="765FA33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3C6C" w14:textId="6662F88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1105" w14:textId="794812C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C33A7F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98279" w14:textId="0B73469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Nowe urządzenia i materiały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64B5" w14:textId="146ECF4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EBFB" w14:textId="1553B9F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B7EB" w14:textId="506A86A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BE97D52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1754" w14:textId="50C020B1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Temperatura i ilość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7191" w14:textId="73C28CE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2264" w14:textId="53F12DD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B0B2" w14:textId="3FC892B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31F637F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2754" w14:textId="1503A716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Komfort cieplny Odbiorców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3867" w14:textId="79FE3E8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98E3" w14:textId="404EE9B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32C3" w14:textId="0767DD3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3C29D4C2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3F89" w14:textId="52383FD0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Spójność Systemu </w:t>
            </w:r>
            <w:r w:rsidR="7631C29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Demonstracyjnego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D3F8" w14:textId="0154311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C7BF7" w14:textId="3B124E5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26F0" w14:textId="51B1193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3B753B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7687" w14:textId="7E22C93F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68AC" w14:textId="72899A5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E294" w14:textId="2EA2C77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18DA" w14:textId="1248E71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B851BC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AA88" w14:textId="72412B47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Wielkość </w:t>
            </w:r>
            <w:r w:rsidR="000D65C0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4D6A" w14:textId="3792C03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CEBF" w14:textId="63FD11F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EEAD" w14:textId="58FB467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18DD453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B3B3" w14:textId="6C90BC78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Udział powierzchni użytkowej Lokali Mieszkalnych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8340" w14:textId="3F79751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0D14" w14:textId="7F36110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8260" w14:textId="6880BE0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295AB8E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1938" w14:textId="3BCDD4B4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ogólne dotyczące biogazowni oraz warunki techniczne rurociągów do przesyłu biogazu/biometanu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0CE8" w14:textId="0854AB5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3BDE" w14:textId="09CAC32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3F7A8" w14:textId="291C164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F072895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E080" w14:textId="2515C9D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Bezodorowość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889F" w14:textId="0FDE307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738C" w14:textId="336BE63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6F8C" w14:textId="182893D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9C44700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377B" w14:textId="69741BBE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Utrzymanie Udziału Odnawialnych Źródeł Energii w </w:t>
            </w:r>
            <w:r w:rsidR="04926EF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4A70" w14:textId="24B82EA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58AB" w14:textId="1F64136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1D1D" w14:textId="61F7CB1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0EE0A2C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2581" w14:textId="14DB40BC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Zapewnienie ciągłości dostaw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B172" w14:textId="2D32A8C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3141" w14:textId="2EB7C49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53EC" w14:textId="6FF07A0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3EA5E15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D27F" w14:textId="038A09C0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Ograniczenie emisji i ochrona przed hałasem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3D4A" w14:textId="3C5C48C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04A4" w14:textId="7AD9441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25D9" w14:textId="672C500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50E6CCC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8AF2" w14:textId="7CB6A94D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Bezpieczeństwo - zapewnienie standardów BHP i ppoż.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6354" w14:textId="2756042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3297" w14:textId="3BAF2BF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1C1F" w14:textId="74D1C4E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9D12EBE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DF4E" w14:textId="3709DE05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Opomiarowanie i sterowanie manualne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C55D" w14:textId="40ED6A7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1F87" w14:textId="67D2F95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CDD4" w14:textId="514C7A3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630FF56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78CA" w14:textId="4356C7E3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Urządzenia pomiarowo-kontrolne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4177" w14:textId="7E5583E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C6C3" w14:textId="4954227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73D7" w14:textId="7D6AD43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479F117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3902" w14:textId="25D4750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System sterowania i kontroli procesu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0B52" w14:textId="728A6EF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583C" w14:textId="7AE0CB6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BE42" w14:textId="0B955C9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1A41D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B0D8" w14:textId="2978FE03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Serwis gwarancyjny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A909" w14:textId="100A96C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1158" w14:textId="7FB6929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31E2" w14:textId="574126C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74A5A1A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C472" w14:textId="16A2B030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Szkolenie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0646" w14:textId="5F87AA3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C203" w14:textId="2DAE5E8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22C20" w14:textId="2BDC344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6C2BBC0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9374" w14:textId="57DC8BB1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Instrukcje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FBEF" w14:textId="18B2BDC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1F6E9" w14:textId="7027927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6145" w14:textId="7F90917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D32ED1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A4EA" w14:textId="3A5B8EA9" w:rsidR="5679A629" w:rsidRPr="00841E58" w:rsidRDefault="5679A629" w:rsidP="5679A629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Lokalizacja prac badawczo-rozwojowych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9B66D" w14:textId="55B2B76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25303" w14:textId="27E6C2F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A69A" w14:textId="283CD22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00D13798" w:rsidRPr="00841E58" w14:paraId="3FCAE43C" w14:textId="77777777" w:rsidTr="5B83A37E">
        <w:trPr>
          <w:ins w:id="47" w:author="Auto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417D" w14:textId="764C4121" w:rsidR="00D13798" w:rsidRPr="00841E58" w:rsidRDefault="00D13798" w:rsidP="5679A629">
            <w:pPr>
              <w:spacing w:after="160" w:line="276" w:lineRule="auto"/>
              <w:jc w:val="both"/>
              <w:rPr>
                <w:ins w:id="48" w:author="Autor"/>
                <w:rFonts w:eastAsia="Calibri" w:cstheme="minorHAnsi"/>
                <w:color w:val="000000" w:themeColor="text1"/>
              </w:rPr>
            </w:pPr>
            <w:ins w:id="49" w:author="Autor">
              <w:r>
                <w:rPr>
                  <w:rFonts w:eastAsia="Calibri" w:cstheme="minorHAnsi"/>
                  <w:color w:val="000000" w:themeColor="text1"/>
                </w:rPr>
                <w:t>Skala demonstracji determinowana budżetem</w:t>
              </w:r>
            </w:ins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63733" w14:textId="1192EB0E" w:rsidR="00D13798" w:rsidRPr="00841E58" w:rsidRDefault="00D13798" w:rsidP="5679A629">
            <w:pPr>
              <w:spacing w:line="276" w:lineRule="auto"/>
              <w:jc w:val="center"/>
              <w:rPr>
                <w:ins w:id="50" w:author="Autor"/>
                <w:rFonts w:eastAsia="Calibri" w:cstheme="minorHAnsi"/>
                <w:color w:val="000000" w:themeColor="text1"/>
              </w:rPr>
            </w:pPr>
            <w:ins w:id="51" w:author="Autor">
              <w:r>
                <w:rPr>
                  <w:rFonts w:eastAsia="Calibri" w:cstheme="minorHAnsi"/>
                  <w:color w:val="000000" w:themeColor="text1"/>
                </w:rPr>
                <w:t>x</w:t>
              </w:r>
            </w:ins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4A64" w14:textId="3605E5BA" w:rsidR="00D13798" w:rsidRPr="00841E58" w:rsidRDefault="00D13798" w:rsidP="5679A629">
            <w:pPr>
              <w:spacing w:line="276" w:lineRule="auto"/>
              <w:jc w:val="center"/>
              <w:rPr>
                <w:ins w:id="52" w:author="Autor"/>
                <w:rFonts w:eastAsia="Calibri" w:cstheme="minorHAnsi"/>
                <w:color w:val="000000" w:themeColor="text1"/>
              </w:rPr>
            </w:pPr>
            <w:ins w:id="53" w:author="Autor">
              <w:r>
                <w:rPr>
                  <w:rFonts w:eastAsia="Calibri" w:cstheme="minorHAnsi"/>
                  <w:color w:val="000000" w:themeColor="text1"/>
                </w:rPr>
                <w:t>x</w:t>
              </w:r>
            </w:ins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8DE9" w14:textId="302EBCC0" w:rsidR="00D13798" w:rsidRPr="00841E58" w:rsidRDefault="00A014EC" w:rsidP="5679A629">
            <w:pPr>
              <w:spacing w:line="276" w:lineRule="auto"/>
              <w:jc w:val="center"/>
              <w:rPr>
                <w:ins w:id="54" w:author="Autor"/>
                <w:rFonts w:eastAsia="Calibri" w:cstheme="minorHAnsi"/>
                <w:color w:val="000000" w:themeColor="text1"/>
              </w:rPr>
            </w:pPr>
            <w:ins w:id="55" w:author="Autor">
              <w:r>
                <w:rPr>
                  <w:rFonts w:eastAsia="Calibri" w:cstheme="minorHAnsi"/>
                  <w:color w:val="000000" w:themeColor="text1"/>
                </w:rPr>
                <w:t>x</w:t>
              </w:r>
            </w:ins>
          </w:p>
        </w:tc>
      </w:tr>
    </w:tbl>
    <w:p w14:paraId="067F1AE4" w14:textId="584EB85A" w:rsidR="00887FF5" w:rsidRPr="00841E58" w:rsidRDefault="4A7E9B18" w:rsidP="5679A629">
      <w:pPr>
        <w:keepNext/>
        <w:keepLines/>
        <w:spacing w:before="360"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następujących Wymagań Konkursowych, z uwzględnieniem dopuszczalnej Granicy Błędu określonej w Załączniku nr 1 do Regulaminu:</w:t>
      </w:r>
    </w:p>
    <w:p w14:paraId="0924281F" w14:textId="553D8483" w:rsidR="00887FF5" w:rsidRPr="00841E58" w:rsidRDefault="4A7E9B18" w:rsidP="5679A629">
      <w:pPr>
        <w:keepNext/>
        <w:keepLines/>
        <w:spacing w:before="360" w:after="160" w:line="276" w:lineRule="auto"/>
        <w:rPr>
          <w:rFonts w:eastAsia="Calibri" w:cstheme="minorHAnsi"/>
          <w:color w:val="000000" w:themeColor="text1"/>
          <w:sz w:val="18"/>
          <w:szCs w:val="18"/>
        </w:rPr>
      </w:pPr>
      <w:r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>Tabela 5. Podstawa weryfikacji na koniec Etapu II Wymagań Konkursowych</w:t>
      </w:r>
    </w:p>
    <w:tbl>
      <w:tblPr>
        <w:tblStyle w:val="Tabela-Siatka"/>
        <w:tblW w:w="0" w:type="auto"/>
        <w:tblInd w:w="690" w:type="dxa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1F103DEA" w14:textId="77777777" w:rsidTr="33123B6E"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3D975" w14:textId="0AC3CD15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Konkursowe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08E97" w14:textId="16F2671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01B2BD98" w14:textId="77777777" w:rsidTr="33123B6E">
        <w:tc>
          <w:tcPr>
            <w:tcW w:w="4725" w:type="dxa"/>
            <w:vMerge/>
            <w:vAlign w:val="center"/>
          </w:tcPr>
          <w:p w14:paraId="7A4C2E66" w14:textId="77777777" w:rsidR="00C92BC6" w:rsidRPr="00841E58" w:rsidRDefault="00C92B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1E3C22" w14:textId="36AB68E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1FF8D626" w14:textId="293F076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1DCAA" w14:textId="5E69142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Arkusz</w:t>
            </w:r>
          </w:p>
          <w:p w14:paraId="0E9E35F0" w14:textId="5F2CFC5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kalkulacyjny</w:t>
            </w:r>
          </w:p>
          <w:p w14:paraId="22505685" w14:textId="4D60B04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obliczenia LCOH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B9857" w14:textId="7965323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A9DDE8E" w14:textId="2721E3A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16B42011" w14:textId="1534FD3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5679A629" w:rsidRPr="00841E58" w14:paraId="53B2629A" w14:textId="77777777" w:rsidTr="33123B6E"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AFFE" w14:textId="69892E88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w </w:t>
            </w:r>
            <w:r w:rsidR="1824E6D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758D" w14:textId="48D5108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7A09" w14:textId="72A18A9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0963" w14:textId="00444CD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ACAB071" w14:textId="77777777" w:rsidTr="33123B6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9081" w14:textId="2BB4A3F6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LCOH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27B2" w14:textId="18BA584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B0A6" w14:textId="04CFB68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0E57" w14:textId="4F171A5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5A1BE0C7" w14:textId="77777777" w:rsidTr="33123B6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6BF8" w14:textId="0B867B2C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3300" w14:textId="3D9094F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80F4" w14:textId="0208D53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72A7" w14:textId="2DAA411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7D1AE6E" w14:textId="77777777" w:rsidTr="33123B6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E08CD" w14:textId="6BC414DD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Wielkość </w:t>
            </w:r>
            <w:r w:rsidR="69B94BE4" w:rsidRPr="00841E58">
              <w:rPr>
                <w:rFonts w:asciiTheme="minorHAnsi" w:eastAsia="Calibri" w:hAnsiTheme="minorHAnsi" w:cstheme="minorHAnsi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02F7" w14:textId="417184E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2757" w14:textId="2B3E792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E792" w14:textId="56C2FC9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</w:tbl>
    <w:p w14:paraId="21C91FB5" w14:textId="673AAA46" w:rsidR="00887FF5" w:rsidRPr="00841E58" w:rsidRDefault="00887FF5" w:rsidP="5679A629">
      <w:pPr>
        <w:keepNext/>
        <w:keepLines/>
        <w:spacing w:after="160" w:line="276" w:lineRule="auto"/>
        <w:jc w:val="both"/>
        <w:rPr>
          <w:rFonts w:eastAsia="Calibri" w:cstheme="minorHAnsi"/>
          <w:color w:val="000000" w:themeColor="text1"/>
        </w:rPr>
      </w:pPr>
    </w:p>
    <w:p w14:paraId="0510BB97" w14:textId="58786E13" w:rsidR="00887FF5" w:rsidRPr="00841E58" w:rsidRDefault="4A7E9B18" w:rsidP="33123B6E">
      <w:pPr>
        <w:keepNext/>
        <w:keepLines/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Jeśli nie został spełniony którykolwiek z powyższych wymogów, przyznaje się Wynik Negatywny</w:t>
      </w:r>
      <w:r w:rsidR="00E71ACE" w:rsidRPr="00841E58">
        <w:rPr>
          <w:rFonts w:eastAsia="Calibri" w:cstheme="minorHAnsi"/>
          <w:color w:val="000000" w:themeColor="text1"/>
          <w:sz w:val="22"/>
          <w:szCs w:val="22"/>
        </w:rPr>
        <w:t xml:space="preserve"> w ramach oceny merytorycznej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93E2269" w14:textId="43F1536A" w:rsidR="00887FF5" w:rsidRPr="00841E58" w:rsidRDefault="4F7ADBE7" w:rsidP="5679A629">
      <w:pPr>
        <w:keepNext/>
        <w:keepLines/>
        <w:spacing w:after="24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W ramach Oceny Wyników Prac Etapu II, Zamawiający dokon</w:t>
      </w:r>
      <w:r w:rsidR="78EF3CCB" w:rsidRPr="00841E58">
        <w:rPr>
          <w:rFonts w:eastAsia="Calibri" w:cstheme="minorHAnsi"/>
          <w:color w:val="000000" w:themeColor="text1"/>
          <w:sz w:val="22"/>
          <w:szCs w:val="22"/>
        </w:rPr>
        <w:t>uje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weryfikacji złożonych przez </w:t>
      </w:r>
      <w:r w:rsidR="00476074" w:rsidRPr="00841E58">
        <w:rPr>
          <w:rFonts w:eastAsia="Calibri" w:cstheme="minorHAnsi"/>
          <w:color w:val="000000" w:themeColor="text1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Wyników Prac Etapu II wskazanych w Załączniku nr 4 do Regulaminu. Zamawiający zweryfikuje spełnienie przez Demonstrator Technologii Wymagań zawartych w Załączniku nr 1 do Regulaminu oraz kompletność Wyników Prac Etapu II zgodnie z 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Tabelą </w:t>
      </w:r>
      <w:r w:rsidR="731F4BFC"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6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.</w:t>
      </w:r>
    </w:p>
    <w:p w14:paraId="15FD45C5" w14:textId="11B600D0" w:rsidR="00887FF5" w:rsidRPr="00841E58" w:rsidRDefault="00887FF5" w:rsidP="5679A629">
      <w:pPr>
        <w:keepNext/>
        <w:keepLines/>
        <w:spacing w:after="24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0A6BFF24" w14:textId="71CF1B4D" w:rsidR="00887FF5" w:rsidRPr="00841E58" w:rsidRDefault="4FBE354C" w:rsidP="5679A629">
      <w:pPr>
        <w:keepNext/>
        <w:keepLines/>
        <w:spacing w:after="160" w:line="259" w:lineRule="auto"/>
        <w:jc w:val="both"/>
        <w:rPr>
          <w:rFonts w:eastAsia="Calibri" w:cstheme="minorHAnsi"/>
          <w:color w:val="000000" w:themeColor="text1"/>
          <w:sz w:val="18"/>
          <w:szCs w:val="18"/>
        </w:rPr>
      </w:pPr>
      <w:r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Tabela </w:t>
      </w:r>
      <w:r w:rsidR="78DEBF04"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>6</w:t>
      </w:r>
      <w:r w:rsidRPr="00841E58">
        <w:rPr>
          <w:rFonts w:eastAsia="Calibri" w:cstheme="minorHAnsi"/>
          <w:i/>
          <w:iCs/>
          <w:color w:val="000000" w:themeColor="text1"/>
          <w:sz w:val="18"/>
          <w:szCs w:val="18"/>
        </w:rPr>
        <w:t>. Zestawienie Wyników Prac Etapu II.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08"/>
        <w:gridCol w:w="5520"/>
        <w:gridCol w:w="1740"/>
      </w:tblGrid>
      <w:tr w:rsidR="5679A629" w:rsidRPr="00841E58" w14:paraId="0F9393E8" w14:textId="77777777" w:rsidTr="00BA5147">
        <w:trPr>
          <w:trHeight w:val="492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18E850CD" w14:textId="419ADD21" w:rsidR="5679A629" w:rsidRPr="00841E58" w:rsidRDefault="5679A629" w:rsidP="00BA5147">
            <w:pPr>
              <w:ind w:left="-104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6A7C571" w14:textId="69D1ED81" w:rsidR="5679A629" w:rsidRPr="00841E58" w:rsidRDefault="5679A629" w:rsidP="00BA5147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0A6EF614" w14:textId="59A98CBC" w:rsidR="5679A629" w:rsidRPr="00841E58" w:rsidRDefault="5679A629" w:rsidP="00BA5147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0" w:type="dxa"/>
            <w:shd w:val="clear" w:color="auto" w:fill="C5E0B3" w:themeFill="accent6" w:themeFillTint="66"/>
            <w:vAlign w:val="center"/>
          </w:tcPr>
          <w:p w14:paraId="4852CE95" w14:textId="4DC6EF5B" w:rsidR="5679A629" w:rsidRPr="00841E58" w:rsidRDefault="5679A629" w:rsidP="00BA5147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Sposób oceny</w:t>
            </w:r>
          </w:p>
        </w:tc>
      </w:tr>
      <w:tr w:rsidR="5679A629" w:rsidRPr="00841E58" w14:paraId="52DD174D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4E6548C" w14:textId="6423B4DC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1.</w:t>
            </w:r>
          </w:p>
        </w:tc>
        <w:tc>
          <w:tcPr>
            <w:tcW w:w="2408" w:type="dxa"/>
          </w:tcPr>
          <w:p w14:paraId="4F3977E6" w14:textId="1C19F1BC" w:rsidR="5679A629" w:rsidRPr="00841E58" w:rsidRDefault="3FC2EABA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Wielobranżowy Projekt Budowlany </w:t>
            </w:r>
            <w:r w:rsidR="69EDD3B2" w:rsidRPr="00841E58">
              <w:rPr>
                <w:rFonts w:asciiTheme="minorHAnsi" w:eastAsia="Calibri" w:hAnsiTheme="minorHAnsi" w:cstheme="minorHAnsi"/>
                <w:b/>
                <w:bCs/>
              </w:rPr>
              <w:t>Demonstratora Technologii</w:t>
            </w:r>
          </w:p>
        </w:tc>
        <w:tc>
          <w:tcPr>
            <w:tcW w:w="5520" w:type="dxa"/>
          </w:tcPr>
          <w:p w14:paraId="23D711BA" w14:textId="14372DC3" w:rsidR="5679A629" w:rsidRPr="00841E58" w:rsidRDefault="3FC2EABA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Wielobranżowy Projekt Budowlany </w:t>
            </w:r>
            <w:r w:rsidR="6A033D2A" w:rsidRPr="00841E58">
              <w:rPr>
                <w:rFonts w:asciiTheme="minorHAnsi" w:eastAsia="Calibri" w:hAnsiTheme="minorHAnsi" w:cstheme="minorHAnsi"/>
              </w:rPr>
              <w:t>Demonstratora Technologii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</w:tc>
        <w:tc>
          <w:tcPr>
            <w:tcW w:w="1740" w:type="dxa"/>
          </w:tcPr>
          <w:p w14:paraId="23590FF1" w14:textId="4164EB31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3D1F3AC1" w14:textId="77777777" w:rsidTr="00BA5147">
        <w:trPr>
          <w:trHeight w:val="1440"/>
        </w:trPr>
        <w:tc>
          <w:tcPr>
            <w:tcW w:w="562" w:type="dxa"/>
            <w:shd w:val="clear" w:color="auto" w:fill="E2EFD9" w:themeFill="accent6" w:themeFillTint="33"/>
          </w:tcPr>
          <w:p w14:paraId="1C9D71FF" w14:textId="63A4319D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2.</w:t>
            </w:r>
          </w:p>
        </w:tc>
        <w:tc>
          <w:tcPr>
            <w:tcW w:w="2408" w:type="dxa"/>
          </w:tcPr>
          <w:p w14:paraId="2E6F0B1D" w14:textId="3124D331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Pozwolenie na Budowę Demonstratora Technologii</w:t>
            </w:r>
          </w:p>
        </w:tc>
        <w:tc>
          <w:tcPr>
            <w:tcW w:w="5520" w:type="dxa"/>
          </w:tcPr>
          <w:p w14:paraId="620B3A8D" w14:textId="23E35B46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komplet pozwoleń umożliwiających zrealizowanie Demonstratora Technologii.</w:t>
            </w:r>
          </w:p>
        </w:tc>
        <w:tc>
          <w:tcPr>
            <w:tcW w:w="1740" w:type="dxa"/>
          </w:tcPr>
          <w:p w14:paraId="275FC896" w14:textId="5E862E39" w:rsidR="5679A629" w:rsidRPr="00841E58" w:rsidRDefault="5679A629" w:rsidP="5679A629">
            <w:pPr>
              <w:spacing w:before="240" w:after="160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2CF17FEB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5703305" w14:textId="74FC4CFE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3.</w:t>
            </w:r>
          </w:p>
        </w:tc>
        <w:tc>
          <w:tcPr>
            <w:tcW w:w="2408" w:type="dxa"/>
          </w:tcPr>
          <w:p w14:paraId="035445E4" w14:textId="36B496E9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Raport z przeprowadzonych prac badawczo-rozwojowych </w:t>
            </w:r>
          </w:p>
        </w:tc>
        <w:tc>
          <w:tcPr>
            <w:tcW w:w="5520" w:type="dxa"/>
          </w:tcPr>
          <w:p w14:paraId="150D6930" w14:textId="64314034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Raport z przeprowadzonych prac badawczo-rozwojowych  i czy jest on zgodny z wymaganiami zawartymi w Tabeli 3 w Załączniku nr 4 do Regulaminu.</w:t>
            </w:r>
          </w:p>
          <w:p w14:paraId="23A860C8" w14:textId="19D68FAE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49DBB4D7" w14:textId="5F50EF64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481C3F1D" w14:textId="77777777" w:rsidTr="00BA5147">
        <w:tc>
          <w:tcPr>
            <w:tcW w:w="562" w:type="dxa"/>
            <w:shd w:val="clear" w:color="auto" w:fill="E2EFD9" w:themeFill="accent6" w:themeFillTint="33"/>
          </w:tcPr>
          <w:p w14:paraId="62182930" w14:textId="71C56F78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4.</w:t>
            </w:r>
          </w:p>
        </w:tc>
        <w:tc>
          <w:tcPr>
            <w:tcW w:w="2408" w:type="dxa"/>
          </w:tcPr>
          <w:p w14:paraId="07118C81" w14:textId="28CD828D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Demonstrator Technologii </w:t>
            </w:r>
          </w:p>
        </w:tc>
        <w:tc>
          <w:tcPr>
            <w:tcW w:w="5520" w:type="dxa"/>
          </w:tcPr>
          <w:p w14:paraId="31B010BA" w14:textId="5078F86F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wybudował Demonstrator Technologii i czy jest on zgodny z deklaracjami Wykonawcy oraz wszystkimi Wymaganiami Zamawiającego.</w:t>
            </w:r>
          </w:p>
        </w:tc>
        <w:tc>
          <w:tcPr>
            <w:tcW w:w="1740" w:type="dxa"/>
          </w:tcPr>
          <w:p w14:paraId="0B49BD4C" w14:textId="5944F64F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45F90842" w14:textId="77777777" w:rsidTr="00BA5147">
        <w:tc>
          <w:tcPr>
            <w:tcW w:w="562" w:type="dxa"/>
            <w:shd w:val="clear" w:color="auto" w:fill="E2EFD9" w:themeFill="accent6" w:themeFillTint="33"/>
          </w:tcPr>
          <w:p w14:paraId="2AF0634E" w14:textId="6303048C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5.</w:t>
            </w:r>
          </w:p>
        </w:tc>
        <w:tc>
          <w:tcPr>
            <w:tcW w:w="2408" w:type="dxa"/>
          </w:tcPr>
          <w:p w14:paraId="293D40A8" w14:textId="116D4D63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Raport końcowy z wybudowania i przekazania do eksploatacji Demonstratora Technologii</w:t>
            </w:r>
          </w:p>
        </w:tc>
        <w:tc>
          <w:tcPr>
            <w:tcW w:w="5520" w:type="dxa"/>
          </w:tcPr>
          <w:p w14:paraId="764A5684" w14:textId="4BDFA998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Raport końcowy z wybudowania i przekazania do eksploatacji Demonstratora Technologii.</w:t>
            </w:r>
          </w:p>
        </w:tc>
        <w:tc>
          <w:tcPr>
            <w:tcW w:w="1740" w:type="dxa"/>
          </w:tcPr>
          <w:p w14:paraId="6ACF2078" w14:textId="649AB0A3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663B28D7" w14:textId="77777777" w:rsidTr="00BA5147">
        <w:tc>
          <w:tcPr>
            <w:tcW w:w="562" w:type="dxa"/>
            <w:shd w:val="clear" w:color="auto" w:fill="E2EFD9" w:themeFill="accent6" w:themeFillTint="33"/>
          </w:tcPr>
          <w:p w14:paraId="1B87072F" w14:textId="38EAA944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6.</w:t>
            </w:r>
          </w:p>
        </w:tc>
        <w:tc>
          <w:tcPr>
            <w:tcW w:w="2408" w:type="dxa"/>
          </w:tcPr>
          <w:p w14:paraId="27EE3455" w14:textId="3CAD0E84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Protokół z przeszkolenia pracowników Użytkownika</w:t>
            </w:r>
          </w:p>
        </w:tc>
        <w:tc>
          <w:tcPr>
            <w:tcW w:w="5520" w:type="dxa"/>
          </w:tcPr>
          <w:p w14:paraId="388E78AB" w14:textId="6CB2600F" w:rsidR="5679A629" w:rsidRPr="00841E58" w:rsidRDefault="5679A629" w:rsidP="00BA514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Zamawiający sprawdzi, czy Protokół z przeszkolenia pracowników Użytkownika i czy jest on zgodny z wymaganiami zawartymi w Tabeli 3 w Załączniku nr 4 do Regulaminu.</w:t>
            </w:r>
          </w:p>
        </w:tc>
        <w:tc>
          <w:tcPr>
            <w:tcW w:w="1740" w:type="dxa"/>
          </w:tcPr>
          <w:p w14:paraId="1199D345" w14:textId="3022E8DD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659B6C8C" w14:textId="77777777" w:rsidTr="00BA5147">
        <w:tc>
          <w:tcPr>
            <w:tcW w:w="562" w:type="dxa"/>
            <w:shd w:val="clear" w:color="auto" w:fill="E2EFD9" w:themeFill="accent6" w:themeFillTint="33"/>
          </w:tcPr>
          <w:p w14:paraId="1C2BC9EF" w14:textId="37D5A136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7.</w:t>
            </w:r>
          </w:p>
        </w:tc>
        <w:tc>
          <w:tcPr>
            <w:tcW w:w="2408" w:type="dxa"/>
          </w:tcPr>
          <w:p w14:paraId="4DF5C78A" w14:textId="0548F225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Potwierdzenie udzielenia gwarancji</w:t>
            </w:r>
          </w:p>
        </w:tc>
        <w:tc>
          <w:tcPr>
            <w:tcW w:w="5520" w:type="dxa"/>
          </w:tcPr>
          <w:p w14:paraId="326B6CA0" w14:textId="5E79FBF1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Potwierdzenie udzielenia gwarancji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31A9F75C" w14:textId="31E9F01D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5E7F7344" w14:textId="0AAD524C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0E38C81C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8E53588" w14:textId="04D357A4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8.</w:t>
            </w:r>
          </w:p>
        </w:tc>
        <w:tc>
          <w:tcPr>
            <w:tcW w:w="2408" w:type="dxa"/>
          </w:tcPr>
          <w:p w14:paraId="4599B8E3" w14:textId="0DB46A20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5520" w:type="dxa"/>
          </w:tcPr>
          <w:p w14:paraId="536883EA" w14:textId="08C33095" w:rsidR="5679A629" w:rsidRPr="00841E58" w:rsidRDefault="5679A629" w:rsidP="00BA5147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dokumentację potwierdzającą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  <w:r w:rsidRPr="00841E58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040CE0AA" w14:textId="04EE0C13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4431C95F" w14:textId="77777777" w:rsidTr="00BA5147">
        <w:tc>
          <w:tcPr>
            <w:tcW w:w="562" w:type="dxa"/>
            <w:shd w:val="clear" w:color="auto" w:fill="E2EFD9" w:themeFill="accent6" w:themeFillTint="33"/>
          </w:tcPr>
          <w:p w14:paraId="1160D756" w14:textId="14E0AF26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9.</w:t>
            </w:r>
          </w:p>
        </w:tc>
        <w:tc>
          <w:tcPr>
            <w:tcW w:w="2408" w:type="dxa"/>
          </w:tcPr>
          <w:p w14:paraId="170F60E9" w14:textId="09A36A15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Wielkość </w:t>
            </w:r>
            <w:r w:rsidR="7F3B7D89"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Demonstratora </w:t>
            </w:r>
            <w:r w:rsidR="5A2D1623" w:rsidRPr="00841E58">
              <w:rPr>
                <w:rFonts w:asciiTheme="minorHAnsi" w:eastAsia="Calibri" w:hAnsiTheme="minorHAnsi" w:cstheme="minorHAnsi"/>
                <w:b/>
                <w:bCs/>
              </w:rPr>
              <w:t>Technologii</w:t>
            </w:r>
          </w:p>
        </w:tc>
        <w:tc>
          <w:tcPr>
            <w:tcW w:w="5520" w:type="dxa"/>
          </w:tcPr>
          <w:p w14:paraId="772CC2FB" w14:textId="3EFB738F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dokumentację potwierdzającą Wielkość </w:t>
            </w:r>
            <w:r w:rsidR="3D084978" w:rsidRPr="00841E58">
              <w:rPr>
                <w:rFonts w:asciiTheme="minorHAnsi" w:eastAsia="Calibri" w:hAnsiTheme="minorHAnsi" w:cstheme="minorHAnsi"/>
              </w:rPr>
              <w:t>Demonstratora Technologii</w:t>
            </w:r>
            <w:r w:rsidRPr="00841E58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67AC5DF8" w14:textId="01864DE2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0F8DBC8B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BC08392" w14:textId="2362EBE3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10.</w:t>
            </w:r>
          </w:p>
        </w:tc>
        <w:tc>
          <w:tcPr>
            <w:tcW w:w="2408" w:type="dxa"/>
          </w:tcPr>
          <w:p w14:paraId="4EEC875D" w14:textId="4AA5F724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Potwierdzenie prawidłowości modelu numerycznego </w:t>
            </w:r>
          </w:p>
        </w:tc>
        <w:tc>
          <w:tcPr>
            <w:tcW w:w="5520" w:type="dxa"/>
          </w:tcPr>
          <w:p w14:paraId="0A933D56" w14:textId="7869C684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raport potwierdzenia prawidłowości modelu numerycznego i czy </w:t>
            </w:r>
            <w:r w:rsidRPr="00841E58">
              <w:rPr>
                <w:rFonts w:asciiTheme="minorHAnsi" w:eastAsia="Calibri" w:hAnsiTheme="minorHAnsi" w:cstheme="minorHAnsi"/>
              </w:rPr>
              <w:lastRenderedPageBreak/>
              <w:t>jest on zgodny z wymaganiami zawartymi w Tabeli 3 w Załączniku nr 4 do Regulaminu.</w:t>
            </w:r>
          </w:p>
        </w:tc>
        <w:tc>
          <w:tcPr>
            <w:tcW w:w="1740" w:type="dxa"/>
          </w:tcPr>
          <w:p w14:paraId="192F1C9C" w14:textId="39CE5675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lastRenderedPageBreak/>
              <w:t>spełniono/nie spełniono</w:t>
            </w:r>
          </w:p>
        </w:tc>
      </w:tr>
      <w:tr w:rsidR="5679A629" w:rsidRPr="00841E58" w14:paraId="5B134521" w14:textId="77777777" w:rsidTr="00BA5147">
        <w:tc>
          <w:tcPr>
            <w:tcW w:w="562" w:type="dxa"/>
            <w:shd w:val="clear" w:color="auto" w:fill="E2EFD9" w:themeFill="accent6" w:themeFillTint="33"/>
          </w:tcPr>
          <w:p w14:paraId="45F76964" w14:textId="2A9B186C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11.</w:t>
            </w:r>
          </w:p>
        </w:tc>
        <w:tc>
          <w:tcPr>
            <w:tcW w:w="2408" w:type="dxa"/>
          </w:tcPr>
          <w:p w14:paraId="06F73AE3" w14:textId="7B103CB9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Potwierdzenie kosztu wyprodukowanego ciepła LCOH</w:t>
            </w:r>
          </w:p>
        </w:tc>
        <w:tc>
          <w:tcPr>
            <w:tcW w:w="5520" w:type="dxa"/>
          </w:tcPr>
          <w:p w14:paraId="1628AFEF" w14:textId="300B4C86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potwierdzenie kosztu wyprodukowanego ciepła LCOH i czy jest ono zgodne z wymaganiami zawartymi w Tabeli 3 w Załączniku nr 4 do Regulaminu.</w:t>
            </w:r>
          </w:p>
        </w:tc>
        <w:tc>
          <w:tcPr>
            <w:tcW w:w="1740" w:type="dxa"/>
          </w:tcPr>
          <w:p w14:paraId="35EDEEBC" w14:textId="182F5DD2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792D4A5B" w14:textId="77777777" w:rsidTr="00BA5147">
        <w:tc>
          <w:tcPr>
            <w:tcW w:w="562" w:type="dxa"/>
            <w:shd w:val="clear" w:color="auto" w:fill="E2EFD9" w:themeFill="accent6" w:themeFillTint="33"/>
          </w:tcPr>
          <w:p w14:paraId="2806BC03" w14:textId="29563305" w:rsidR="5679A629" w:rsidRPr="00841E58" w:rsidRDefault="00BA5147" w:rsidP="00BA5147">
            <w:pPr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</w:rPr>
              <w:t>12.</w:t>
            </w:r>
          </w:p>
        </w:tc>
        <w:tc>
          <w:tcPr>
            <w:tcW w:w="2408" w:type="dxa"/>
          </w:tcPr>
          <w:p w14:paraId="64D451B9" w14:textId="7609631E" w:rsidR="5679A629" w:rsidRPr="00841E58" w:rsidRDefault="72064ED7" w:rsidP="2049563D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6457B4D6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Rekomendacja Wykonawcy – dobre praktyki transformacji </w:t>
            </w:r>
            <w:r w:rsidR="1FB5937D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</w:t>
            </w:r>
            <w:r w:rsidR="6457B4D6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ystemu </w:t>
            </w:r>
            <w:r w:rsidR="5F6EBAC1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ciepłowniczego</w:t>
            </w:r>
            <w:r w:rsidR="6457B4D6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w kierunku OZE </w:t>
            </w:r>
            <w:r w:rsidR="6457B4D6"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4CC421ED" w14:textId="13F11DF4" w:rsidR="5679A629" w:rsidRPr="00841E58" w:rsidRDefault="5679A629" w:rsidP="2049563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70FB90A5" w14:textId="23547135" w:rsidR="5679A629" w:rsidRPr="00841E58" w:rsidRDefault="3FC2EABA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="3DF87F8B" w:rsidRPr="00841E58">
              <w:rPr>
                <w:rFonts w:asciiTheme="minorHAnsi" w:eastAsia="Calibri" w:hAnsiTheme="minorHAnsi" w:cstheme="minorHAnsi"/>
              </w:rPr>
              <w:t>r</w:t>
            </w:r>
            <w:r w:rsidRPr="00841E58">
              <w:rPr>
                <w:rFonts w:asciiTheme="minorHAnsi" w:eastAsia="Calibri" w:hAnsiTheme="minorHAnsi" w:cstheme="minorHAnsi"/>
              </w:rPr>
              <w:t xml:space="preserve">aport </w:t>
            </w:r>
            <w:r w:rsidR="56D9016C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2130D495" w:rsidRPr="00841E58">
              <w:rPr>
                <w:rFonts w:asciiTheme="minorHAnsi" w:eastAsia="Calibri" w:hAnsiTheme="minorHAnsi" w:cstheme="minorHAnsi"/>
              </w:rPr>
              <w:t xml:space="preserve"> Rekomendacja Wykonawcy – dobre praktyki transformacji systemu ciepłowniczego w kierunku OZE   </w:t>
            </w:r>
            <w:r w:rsidR="56D9016C" w:rsidRPr="00841E58">
              <w:rPr>
                <w:rFonts w:asciiTheme="minorHAnsi" w:eastAsia="Calibri" w:hAnsiTheme="minorHAnsi" w:cstheme="minorHAnsi"/>
              </w:rPr>
              <w:t xml:space="preserve">  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6780788F" w14:textId="5A37A927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3692234F" w14:textId="1C8701F2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00012546" w14:textId="7D011FFE" w:rsidR="00887FF5" w:rsidRPr="00841E58" w:rsidRDefault="00887FF5" w:rsidP="5679A629">
      <w:pPr>
        <w:keepNext/>
        <w:keepLines/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p w14:paraId="1ADA7FCA" w14:textId="6C657EB1" w:rsidR="1A7AE3AF" w:rsidRPr="00841E58" w:rsidRDefault="00BD0102" w:rsidP="00E73A7E">
      <w:pPr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56" w:name="_Toc69807662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Weryfikacja</w:t>
      </w:r>
      <w:r w:rsidR="785626B9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Etapu III</w:t>
      </w:r>
      <w:bookmarkEnd w:id="56"/>
    </w:p>
    <w:p w14:paraId="1698B452" w14:textId="2F84FED7" w:rsidR="1A7AE3AF" w:rsidRPr="00841E58" w:rsidRDefault="785626B9" w:rsidP="3BB77761">
      <w:pPr>
        <w:spacing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ramach </w:t>
      </w:r>
      <w:r w:rsidR="0083294B" w:rsidRPr="00841E58">
        <w:rPr>
          <w:rFonts w:cstheme="minorHAnsi"/>
          <w:sz w:val="22"/>
          <w:szCs w:val="22"/>
        </w:rPr>
        <w:t>Weryfikacji</w:t>
      </w:r>
      <w:r w:rsidRPr="00841E58">
        <w:rPr>
          <w:rFonts w:cstheme="minorHAnsi"/>
          <w:sz w:val="22"/>
          <w:szCs w:val="22"/>
        </w:rPr>
        <w:t xml:space="preserve"> Etapu III, Zamawiający dokona weryfikacji 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Pr="00841E58">
        <w:rPr>
          <w:rFonts w:cstheme="minorHAnsi"/>
          <w:sz w:val="22"/>
          <w:szCs w:val="22"/>
        </w:rPr>
        <w:t xml:space="preserve"> </w:t>
      </w:r>
      <w:r w:rsidR="0083294B" w:rsidRPr="00841E58">
        <w:rPr>
          <w:rFonts w:cstheme="minorHAnsi"/>
          <w:sz w:val="22"/>
          <w:szCs w:val="22"/>
        </w:rPr>
        <w:t>Raportów</w:t>
      </w:r>
      <w:r w:rsidRPr="00841E58">
        <w:rPr>
          <w:rFonts w:cstheme="minorHAnsi"/>
          <w:sz w:val="22"/>
          <w:szCs w:val="22"/>
        </w:rPr>
        <w:t xml:space="preserve"> Etapu I</w:t>
      </w:r>
      <w:r w:rsidR="4253B7B5" w:rsidRPr="00841E58">
        <w:rPr>
          <w:rFonts w:cstheme="minorHAnsi"/>
          <w:sz w:val="22"/>
          <w:szCs w:val="22"/>
        </w:rPr>
        <w:t>I</w:t>
      </w:r>
      <w:r w:rsidRPr="00841E58">
        <w:rPr>
          <w:rFonts w:cstheme="minorHAnsi"/>
          <w:sz w:val="22"/>
          <w:szCs w:val="22"/>
        </w:rPr>
        <w:t xml:space="preserve">I wskazanych w Załączniku nr 4 do Regulaminu. Zamawiający </w:t>
      </w:r>
      <w:r w:rsidR="0083294B" w:rsidRPr="00841E58">
        <w:rPr>
          <w:rFonts w:cstheme="minorHAnsi"/>
          <w:sz w:val="22"/>
          <w:szCs w:val="22"/>
        </w:rPr>
        <w:t xml:space="preserve">sprawdzi </w:t>
      </w:r>
      <w:r w:rsidRPr="00841E58">
        <w:rPr>
          <w:rFonts w:cstheme="minorHAnsi"/>
          <w:sz w:val="22"/>
          <w:szCs w:val="22"/>
        </w:rPr>
        <w:t xml:space="preserve">kompletność </w:t>
      </w:r>
      <w:r w:rsidR="0083294B" w:rsidRPr="00841E58">
        <w:rPr>
          <w:rFonts w:cstheme="minorHAnsi"/>
          <w:sz w:val="22"/>
          <w:szCs w:val="22"/>
        </w:rPr>
        <w:t xml:space="preserve">Raportów </w:t>
      </w:r>
      <w:r w:rsidR="4E67D162" w:rsidRPr="00841E58">
        <w:rPr>
          <w:rFonts w:cstheme="minorHAnsi"/>
          <w:sz w:val="22"/>
          <w:szCs w:val="22"/>
        </w:rPr>
        <w:t>Etapu III</w:t>
      </w:r>
      <w:r w:rsidRPr="00841E58">
        <w:rPr>
          <w:rFonts w:cstheme="minorHAnsi"/>
          <w:sz w:val="22"/>
          <w:szCs w:val="22"/>
        </w:rPr>
        <w:t xml:space="preserve"> zgodnie z </w:t>
      </w:r>
      <w:r w:rsidRPr="00841E58">
        <w:rPr>
          <w:rFonts w:cstheme="minorHAnsi"/>
          <w:i/>
          <w:iCs/>
          <w:sz w:val="22"/>
          <w:szCs w:val="22"/>
        </w:rPr>
        <w:t>Tabelą </w:t>
      </w:r>
      <w:r w:rsidR="2F8C9E14" w:rsidRPr="00841E58">
        <w:rPr>
          <w:rFonts w:cstheme="minorHAnsi"/>
          <w:i/>
          <w:iCs/>
          <w:sz w:val="22"/>
          <w:szCs w:val="22"/>
        </w:rPr>
        <w:t>7</w:t>
      </w:r>
      <w:r w:rsidRPr="00841E58">
        <w:rPr>
          <w:rFonts w:cstheme="minorHAnsi"/>
          <w:i/>
          <w:iCs/>
          <w:sz w:val="22"/>
          <w:szCs w:val="22"/>
        </w:rPr>
        <w:t>.</w:t>
      </w:r>
    </w:p>
    <w:p w14:paraId="1B9B2733" w14:textId="70B51A2E" w:rsidR="3BB77761" w:rsidRPr="00841E58" w:rsidRDefault="3BB77761" w:rsidP="3BB77761">
      <w:pPr>
        <w:spacing w:after="160" w:line="360" w:lineRule="auto"/>
        <w:jc w:val="both"/>
        <w:rPr>
          <w:rFonts w:cstheme="minorHAnsi"/>
          <w:i/>
          <w:iCs/>
          <w:sz w:val="18"/>
          <w:szCs w:val="18"/>
        </w:rPr>
      </w:pPr>
    </w:p>
    <w:p w14:paraId="3E156943" w14:textId="534C62E9" w:rsidR="49F6BAA0" w:rsidRPr="00841E58" w:rsidRDefault="24F3D684" w:rsidP="5679A629">
      <w:pPr>
        <w:spacing w:after="160" w:line="360" w:lineRule="auto"/>
        <w:jc w:val="both"/>
        <w:rPr>
          <w:rFonts w:cstheme="minorHAnsi"/>
          <w:i/>
          <w:iCs/>
          <w:sz w:val="18"/>
          <w:szCs w:val="18"/>
        </w:rPr>
      </w:pPr>
      <w:r w:rsidRPr="00841E58">
        <w:rPr>
          <w:rFonts w:cstheme="minorHAnsi"/>
          <w:i/>
          <w:iCs/>
          <w:sz w:val="18"/>
          <w:szCs w:val="18"/>
        </w:rPr>
        <w:t xml:space="preserve">Tabela </w:t>
      </w:r>
      <w:r w:rsidR="579155D8" w:rsidRPr="00841E58">
        <w:rPr>
          <w:rFonts w:cstheme="minorHAnsi"/>
          <w:i/>
          <w:iCs/>
          <w:sz w:val="18"/>
          <w:szCs w:val="18"/>
        </w:rPr>
        <w:t>7</w:t>
      </w:r>
      <w:r w:rsidRPr="00841E58">
        <w:rPr>
          <w:rFonts w:cstheme="minorHAnsi"/>
          <w:i/>
          <w:iCs/>
          <w:sz w:val="18"/>
          <w:szCs w:val="18"/>
        </w:rPr>
        <w:t>. Zestawienie Wyników Prac Etapu II</w:t>
      </w:r>
      <w:r w:rsidR="4C212DB3" w:rsidRPr="00841E58">
        <w:rPr>
          <w:rFonts w:cstheme="minorHAnsi"/>
          <w:i/>
          <w:iCs/>
          <w:sz w:val="18"/>
          <w:szCs w:val="18"/>
        </w:rPr>
        <w:t>I</w:t>
      </w:r>
      <w:r w:rsidRPr="00841E58">
        <w:rPr>
          <w:rFonts w:cstheme="minorHAnsi"/>
          <w:i/>
          <w:iCs/>
          <w:sz w:val="18"/>
          <w:szCs w:val="18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2556"/>
        <w:gridCol w:w="5520"/>
        <w:gridCol w:w="1747"/>
      </w:tblGrid>
      <w:tr w:rsidR="3BB77761" w:rsidRPr="00841E58" w14:paraId="3BC95855" w14:textId="77777777" w:rsidTr="00BA5147">
        <w:trPr>
          <w:trHeight w:val="544"/>
          <w:jc w:val="center"/>
        </w:trPr>
        <w:tc>
          <w:tcPr>
            <w:tcW w:w="421" w:type="dxa"/>
            <w:shd w:val="clear" w:color="auto" w:fill="C5E0B3" w:themeFill="accent6" w:themeFillTint="66"/>
            <w:vAlign w:val="center"/>
          </w:tcPr>
          <w:p w14:paraId="521EEAB6" w14:textId="53AFA304" w:rsidR="3BB77761" w:rsidRPr="00841E58" w:rsidRDefault="3BB77761" w:rsidP="00BA5147">
            <w:pPr>
              <w:pStyle w:val="Akapitzlist"/>
              <w:ind w:left="-10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556" w:type="dxa"/>
            <w:shd w:val="clear" w:color="auto" w:fill="C5E0B3" w:themeFill="accent6" w:themeFillTint="66"/>
            <w:vAlign w:val="center"/>
          </w:tcPr>
          <w:p w14:paraId="57F0A3DD" w14:textId="312AFEE2" w:rsidR="3BB77761" w:rsidRPr="00841E58" w:rsidRDefault="3BB77761" w:rsidP="00BA514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47CF6930" w14:textId="17DE03CE" w:rsidR="3BB77761" w:rsidRPr="00841E58" w:rsidRDefault="3BB77761" w:rsidP="00BA514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7" w:type="dxa"/>
            <w:shd w:val="clear" w:color="auto" w:fill="C5E0B3" w:themeFill="accent6" w:themeFillTint="66"/>
            <w:vAlign w:val="center"/>
          </w:tcPr>
          <w:p w14:paraId="7CB6E8CB" w14:textId="030C169B" w:rsidR="3BB77761" w:rsidRPr="00841E58" w:rsidRDefault="3BB77761" w:rsidP="00BA514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Sposób oceny</w:t>
            </w:r>
          </w:p>
        </w:tc>
      </w:tr>
      <w:tr w:rsidR="3BB77761" w:rsidRPr="00841E58" w14:paraId="1EE0D75D" w14:textId="77777777" w:rsidTr="00F0548E">
        <w:trPr>
          <w:trHeight w:val="1261"/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702CBFDD" w14:textId="177EA5F1" w:rsidR="3BB77761" w:rsidRPr="00841E58" w:rsidRDefault="395C5456" w:rsidP="00BA514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556" w:type="dxa"/>
          </w:tcPr>
          <w:p w14:paraId="626C4E80" w14:textId="3371D911" w:rsidR="4AD44BF4" w:rsidRPr="00841E58" w:rsidRDefault="70B6C636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Pierwszy raport z eksploatacji Demonstratora Technologii</w:t>
            </w:r>
          </w:p>
        </w:tc>
        <w:tc>
          <w:tcPr>
            <w:tcW w:w="5520" w:type="dxa"/>
          </w:tcPr>
          <w:p w14:paraId="192E647E" w14:textId="1C313A80" w:rsidR="3BB77761" w:rsidRPr="00841E58" w:rsidRDefault="3BB77761" w:rsidP="3BB77761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B909C4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B909C4" w:rsidRPr="00841E58" w:rsidDel="00B909C4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="1C8EF4F8" w:rsidRPr="00841E58">
              <w:rPr>
                <w:rFonts w:asciiTheme="minorHAnsi" w:eastAsia="Calibri" w:hAnsiTheme="minorHAnsi" w:cstheme="minorHAnsi"/>
                <w:color w:val="000000" w:themeColor="text1"/>
              </w:rPr>
              <w:t>Pierwszy raport z eksploatacji Demonstratora Technologii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</w:t>
            </w:r>
            <w:r w:rsidR="3FE050D4" w:rsidRPr="00841E58">
              <w:rPr>
                <w:rFonts w:asciiTheme="minorHAnsi" w:eastAsia="Calibri" w:hAnsiTheme="minorHAnsi" w:cstheme="minorHAnsi"/>
              </w:rPr>
              <w:t>4</w:t>
            </w:r>
            <w:r w:rsidRPr="00841E58">
              <w:rPr>
                <w:rFonts w:asciiTheme="minorHAnsi" w:eastAsia="Calibri" w:hAnsiTheme="minorHAnsi" w:cstheme="minorHAnsi"/>
              </w:rPr>
              <w:t xml:space="preserve"> w Załączniku nr 4 do Regulaminu.</w:t>
            </w:r>
          </w:p>
        </w:tc>
        <w:tc>
          <w:tcPr>
            <w:tcW w:w="1747" w:type="dxa"/>
          </w:tcPr>
          <w:p w14:paraId="1BA070D5" w14:textId="48774D17" w:rsidR="3BB77761" w:rsidRPr="00841E58" w:rsidRDefault="3BB77761" w:rsidP="3BB777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673D64F6" w14:textId="77777777" w:rsidTr="00BA5147">
        <w:trPr>
          <w:trHeight w:val="1455"/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29FFEB74" w14:textId="7108A38D" w:rsidR="3BB77761" w:rsidRPr="00841E58" w:rsidRDefault="470A71DB" w:rsidP="00F054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556" w:type="dxa"/>
          </w:tcPr>
          <w:p w14:paraId="1AF38C7E" w14:textId="030FFB7B" w:rsidR="39093090" w:rsidRPr="00841E58" w:rsidRDefault="63C3850F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Drugi raport z eksploatacji Demonstratora Technologii</w:t>
            </w:r>
          </w:p>
        </w:tc>
        <w:tc>
          <w:tcPr>
            <w:tcW w:w="5520" w:type="dxa"/>
          </w:tcPr>
          <w:p w14:paraId="77E5A2CB" w14:textId="279E036A" w:rsidR="6531F13B" w:rsidRPr="00841E58" w:rsidRDefault="6531F13B" w:rsidP="3BB77761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B909C4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B909C4" w:rsidRPr="00841E58" w:rsidDel="00B909C4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Drugi raport z eksploatacji Demonstratora Technologii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4 w Załączniku nr 4 do Regulaminu.</w:t>
            </w:r>
          </w:p>
        </w:tc>
        <w:tc>
          <w:tcPr>
            <w:tcW w:w="1747" w:type="dxa"/>
          </w:tcPr>
          <w:p w14:paraId="26FA6DC7" w14:textId="444B667A" w:rsidR="3BB77761" w:rsidRPr="00841E58" w:rsidRDefault="3BB77761" w:rsidP="3BB77761">
            <w:pPr>
              <w:spacing w:before="240" w:after="160"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4AABD3EB" w14:textId="77777777" w:rsidTr="00F0548E">
        <w:trPr>
          <w:trHeight w:val="1212"/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4FBCF702" w14:textId="3A84E7C0" w:rsidR="3BB77761" w:rsidRPr="00841E58" w:rsidRDefault="1D9737E0" w:rsidP="00F054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556" w:type="dxa"/>
          </w:tcPr>
          <w:p w14:paraId="31A551D3" w14:textId="2725B1A5" w:rsidR="604C9AF3" w:rsidRPr="00841E58" w:rsidRDefault="311AF8F7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Modelowanie numeryczne</w:t>
            </w:r>
          </w:p>
          <w:p w14:paraId="49485D55" w14:textId="429928B4" w:rsidR="3BB77761" w:rsidRPr="00841E58" w:rsidRDefault="3BB77761" w:rsidP="3BB77761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659348A2" w14:textId="73F5B4D9" w:rsidR="3BB77761" w:rsidRPr="00841E58" w:rsidRDefault="3BB77761" w:rsidP="3BB77761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B909C4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B909C4" w:rsidRPr="00841E58" w:rsidDel="00B909C4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Raport </w:t>
            </w:r>
            <w:r w:rsidR="7C92F2C4" w:rsidRPr="00841E58">
              <w:rPr>
                <w:rFonts w:asciiTheme="minorHAnsi" w:eastAsia="Calibri" w:hAnsiTheme="minorHAnsi" w:cstheme="minorHAnsi"/>
                <w:color w:val="000000" w:themeColor="text1"/>
              </w:rPr>
              <w:t>Modelowanie numeryczne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</w:t>
            </w:r>
            <w:r w:rsidR="7E1A9B69" w:rsidRPr="00841E58">
              <w:rPr>
                <w:rFonts w:asciiTheme="minorHAnsi" w:eastAsia="Calibri" w:hAnsiTheme="minorHAnsi" w:cstheme="minorHAnsi"/>
              </w:rPr>
              <w:t>4</w:t>
            </w:r>
            <w:r w:rsidRPr="00841E58">
              <w:rPr>
                <w:rFonts w:asciiTheme="minorHAnsi" w:eastAsia="Calibri" w:hAnsiTheme="minorHAnsi" w:cstheme="minorHAnsi"/>
              </w:rPr>
              <w:t xml:space="preserve"> w Załączniku nr 4 do Regulaminu.</w:t>
            </w:r>
          </w:p>
        </w:tc>
        <w:tc>
          <w:tcPr>
            <w:tcW w:w="1747" w:type="dxa"/>
          </w:tcPr>
          <w:p w14:paraId="4A21CF6A" w14:textId="09BE687D" w:rsidR="3BB77761" w:rsidRPr="00841E58" w:rsidRDefault="3BB77761" w:rsidP="3BB777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24DACA8E" w14:textId="77777777" w:rsidTr="00BA5147">
        <w:trPr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281DEFB1" w14:textId="0BC056D8" w:rsidR="3BB77761" w:rsidRPr="00841E58" w:rsidRDefault="4BC34336" w:rsidP="00F054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4</w:t>
            </w:r>
            <w:r w:rsidR="00BA5147" w:rsidRPr="00841E58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556" w:type="dxa"/>
          </w:tcPr>
          <w:p w14:paraId="66CC43AE" w14:textId="5323FD09" w:rsidR="307EA17B" w:rsidRPr="00841E58" w:rsidRDefault="2A5BD8D3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1D69AA14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Rekomendacja Wykonawcy – dobre praktyki transformacji systemu ciepłowniczego w kierunku OZE   </w:t>
            </w:r>
          </w:p>
          <w:p w14:paraId="7FAD1F19" w14:textId="7A58FA29" w:rsidR="3BB77761" w:rsidRPr="00841E58" w:rsidRDefault="3BB77761" w:rsidP="3BB77761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0638CFBA" w14:textId="4A40B94D" w:rsidR="6A1B66AC" w:rsidRPr="00841E58" w:rsidRDefault="16DD95A9" w:rsidP="3BB77761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76F9951A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>przedstawił</w:t>
            </w:r>
            <w:r w:rsidR="694C7FE2" w:rsidRPr="00841E58">
              <w:rPr>
                <w:rFonts w:asciiTheme="minorHAnsi" w:eastAsia="Calibri" w:hAnsiTheme="minorHAnsi" w:cstheme="minorHAnsi"/>
              </w:rPr>
              <w:t xml:space="preserve"> i opublikował</w:t>
            </w:r>
            <w:r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</w:t>
            </w:r>
            <w:r w:rsidR="049DEEED" w:rsidRPr="00841E58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Rekomendacja Wykonawcy – dobre praktyki transformacji systemu ciepłowniczego w kierunku OZE   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4 w Załączniku nr 4 do Regulaminu.</w:t>
            </w:r>
          </w:p>
        </w:tc>
        <w:tc>
          <w:tcPr>
            <w:tcW w:w="1747" w:type="dxa"/>
          </w:tcPr>
          <w:p w14:paraId="2C385A92" w14:textId="64A6B472" w:rsidR="3BB77761" w:rsidRPr="00841E58" w:rsidRDefault="3BB77761" w:rsidP="3BB777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2BBD89F0" w14:textId="39AEBAB5" w:rsidR="3BB77761" w:rsidRPr="00841E58" w:rsidRDefault="3BB77761">
      <w:pPr>
        <w:rPr>
          <w:rFonts w:cstheme="minorHAnsi"/>
        </w:rPr>
      </w:pPr>
    </w:p>
    <w:p w14:paraId="33F17DF9" w14:textId="6A370E8F" w:rsidR="3BB77761" w:rsidRPr="00841E58" w:rsidRDefault="3BB77761" w:rsidP="3BB77761">
      <w:p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sectPr w:rsidR="3BB77761" w:rsidRPr="00841E58" w:rsidSect="00E73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720" w:right="720" w:bottom="720" w:left="72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2BF3796" w16cex:dateUtc="2021-04-17T06:17:00Z"/>
  <w16cex:commentExtensible w16cex:durableId="2B604498" w16cex:dateUtc="2021-04-17T08:16:00Z"/>
  <w16cex:commentExtensible w16cex:durableId="0164B08E" w16cex:dateUtc="2021-04-17T06:18:00Z"/>
  <w16cex:commentExtensible w16cex:durableId="24271FF2" w16cex:dateUtc="2021-04-18T19:15:00Z"/>
  <w16cex:commentExtensible w16cex:durableId="70DB62BA" w16cex:dateUtc="2021-04-19T11:03:25.362Z"/>
  <w16cex:commentExtensible w16cex:durableId="34C803BC" w16cex:dateUtc="2021-04-20T21:18:28.133Z"/>
  <w16cex:commentExtensible w16cex:durableId="0080ADB8" w16cex:dateUtc="2021-04-20T21:18:37.623Z"/>
  <w16cex:commentExtensible w16cex:durableId="4A79DE39" w16cex:dateUtc="2021-04-20T21:18:45.76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7AADC" w14:textId="77777777" w:rsidR="00410B4B" w:rsidRDefault="00410B4B" w:rsidP="004F7003">
      <w:r>
        <w:separator/>
      </w:r>
    </w:p>
  </w:endnote>
  <w:endnote w:type="continuationSeparator" w:id="0">
    <w:p w14:paraId="171B1018" w14:textId="77777777" w:rsidR="00410B4B" w:rsidRDefault="00410B4B" w:rsidP="004F7003">
      <w:r>
        <w:continuationSeparator/>
      </w:r>
    </w:p>
  </w:endnote>
  <w:endnote w:type="continuationNotice" w:id="1">
    <w:p w14:paraId="693AE8A3" w14:textId="77777777" w:rsidR="00410B4B" w:rsidRDefault="00410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47A3F" w14:textId="77777777" w:rsidR="007C4988" w:rsidRDefault="007C49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60AD2B47" w:rsidR="00D43E60" w:rsidRPr="00B64DBA" w:rsidRDefault="00D43E60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7C4988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7C4988">
      <w:rPr>
        <w:rFonts w:ascii="Calibri Light" w:hAnsi="Calibri Light" w:cs="Calibri Light"/>
        <w:b/>
        <w:bCs/>
        <w:noProof/>
        <w:sz w:val="20"/>
        <w:szCs w:val="20"/>
      </w:rPr>
      <w:t>24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D43E60" w:rsidRDefault="00D43E6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081A0" w14:textId="77777777" w:rsidR="007C4988" w:rsidRDefault="007C49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70197" w14:textId="77777777" w:rsidR="00410B4B" w:rsidRDefault="00410B4B" w:rsidP="004F7003">
      <w:r>
        <w:separator/>
      </w:r>
    </w:p>
  </w:footnote>
  <w:footnote w:type="continuationSeparator" w:id="0">
    <w:p w14:paraId="54FBE1ED" w14:textId="77777777" w:rsidR="00410B4B" w:rsidRDefault="00410B4B" w:rsidP="004F7003">
      <w:r>
        <w:continuationSeparator/>
      </w:r>
    </w:p>
  </w:footnote>
  <w:footnote w:type="continuationNotice" w:id="1">
    <w:p w14:paraId="3A9336C7" w14:textId="77777777" w:rsidR="00410B4B" w:rsidRDefault="00410B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D13D" w14:textId="77777777" w:rsidR="007C4988" w:rsidRDefault="007C49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D2A68" w14:textId="77777777" w:rsidR="007C4988" w:rsidRDefault="007C49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41E58" w14:paraId="1479FD9A" w14:textId="77777777" w:rsidTr="00841E58">
      <w:trPr>
        <w:trHeight w:val="709"/>
        <w:jc w:val="center"/>
      </w:trPr>
      <w:tc>
        <w:tcPr>
          <w:tcW w:w="9072" w:type="dxa"/>
          <w:hideMark/>
        </w:tcPr>
        <w:tbl>
          <w:tblPr>
            <w:tblStyle w:val="Tabela-Siatk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841E58" w14:paraId="2A295E96" w14:textId="77777777">
            <w:tc>
              <w:tcPr>
                <w:tcW w:w="2557" w:type="dxa"/>
              </w:tcPr>
              <w:p w14:paraId="4EE3FF0F" w14:textId="77777777" w:rsidR="00841E58" w:rsidRDefault="00841E58" w:rsidP="00841E58">
                <w:pPr>
                  <w:spacing w:before="26"/>
                  <w:ind w:left="20" w:right="-134"/>
                </w:pPr>
                <w:bookmarkStart w:id="57" w:name="_Hlk521433261"/>
              </w:p>
            </w:tc>
            <w:tc>
              <w:tcPr>
                <w:tcW w:w="2630" w:type="dxa"/>
              </w:tcPr>
              <w:p w14:paraId="1BBCB9D1" w14:textId="77777777" w:rsidR="00841E58" w:rsidRDefault="00841E58" w:rsidP="00841E58">
                <w:pPr>
                  <w:jc w:val="center"/>
                </w:pPr>
              </w:p>
            </w:tc>
            <w:tc>
              <w:tcPr>
                <w:tcW w:w="3447" w:type="dxa"/>
              </w:tcPr>
              <w:p w14:paraId="323158D3" w14:textId="77777777" w:rsidR="00841E58" w:rsidRDefault="00841E58" w:rsidP="00841E58">
                <w:pPr>
                  <w:jc w:val="center"/>
                </w:pPr>
              </w:p>
            </w:tc>
          </w:tr>
        </w:tbl>
        <w:p w14:paraId="101E625B" w14:textId="0EB9215C" w:rsidR="00841E58" w:rsidRDefault="00841E58" w:rsidP="00841E5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26B37D8B" wp14:editId="75B72952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8B009EF" w14:textId="77777777" w:rsidR="00841E58" w:rsidRDefault="00841E58" w:rsidP="00841E58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>
            <w:rPr>
              <w:i/>
              <w:iCs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    </w:r>
          <w:bookmarkEnd w:id="57"/>
        </w:p>
      </w:tc>
    </w:tr>
  </w:tbl>
  <w:p w14:paraId="33BE7517" w14:textId="77777777" w:rsidR="00D43E60" w:rsidRDefault="00D43E60" w:rsidP="00841E5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B6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E16CF"/>
    <w:multiLevelType w:val="hybridMultilevel"/>
    <w:tmpl w:val="950678E0"/>
    <w:lvl w:ilvl="0" w:tplc="C0D8C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F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E21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CC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61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FC3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8B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6B6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50F"/>
    <w:multiLevelType w:val="hybridMultilevel"/>
    <w:tmpl w:val="353CC69E"/>
    <w:lvl w:ilvl="0" w:tplc="2382A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4C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1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E4D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27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20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66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66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A22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C54C9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6D2D32A">
      <w:numFmt w:val="bullet"/>
      <w:lvlText w:val="•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FB9"/>
    <w:multiLevelType w:val="hybridMultilevel"/>
    <w:tmpl w:val="C8EC7AB8"/>
    <w:lvl w:ilvl="0" w:tplc="5C92B130">
      <w:start w:val="1"/>
      <w:numFmt w:val="decimal"/>
      <w:lvlText w:val="%1."/>
      <w:lvlJc w:val="left"/>
      <w:pPr>
        <w:ind w:left="360" w:hanging="360"/>
      </w:pPr>
    </w:lvl>
    <w:lvl w:ilvl="1" w:tplc="F5127AFE">
      <w:start w:val="1"/>
      <w:numFmt w:val="decimal"/>
      <w:lvlText w:val="%2."/>
      <w:lvlJc w:val="left"/>
      <w:pPr>
        <w:ind w:left="574" w:hanging="360"/>
      </w:pPr>
    </w:lvl>
    <w:lvl w:ilvl="2" w:tplc="E4D67BC0">
      <w:start w:val="1"/>
      <w:numFmt w:val="lowerRoman"/>
      <w:lvlText w:val="%3."/>
      <w:lvlJc w:val="right"/>
      <w:pPr>
        <w:ind w:left="1224" w:hanging="180"/>
      </w:pPr>
    </w:lvl>
    <w:lvl w:ilvl="3" w:tplc="023E83CE">
      <w:start w:val="1"/>
      <w:numFmt w:val="decimal"/>
      <w:lvlText w:val="%4."/>
      <w:lvlJc w:val="left"/>
      <w:pPr>
        <w:ind w:left="1728" w:hanging="360"/>
      </w:pPr>
    </w:lvl>
    <w:lvl w:ilvl="4" w:tplc="1DB4F45C">
      <w:start w:val="1"/>
      <w:numFmt w:val="lowerLetter"/>
      <w:lvlText w:val="%5."/>
      <w:lvlJc w:val="left"/>
      <w:pPr>
        <w:ind w:left="2232" w:hanging="360"/>
      </w:pPr>
    </w:lvl>
    <w:lvl w:ilvl="5" w:tplc="1F94BB94">
      <w:start w:val="1"/>
      <w:numFmt w:val="lowerRoman"/>
      <w:lvlText w:val="%6."/>
      <w:lvlJc w:val="right"/>
      <w:pPr>
        <w:ind w:left="2736" w:hanging="180"/>
      </w:pPr>
    </w:lvl>
    <w:lvl w:ilvl="6" w:tplc="C1821BD6">
      <w:start w:val="1"/>
      <w:numFmt w:val="decimal"/>
      <w:lvlText w:val="%7."/>
      <w:lvlJc w:val="left"/>
      <w:pPr>
        <w:ind w:left="3240" w:hanging="360"/>
      </w:pPr>
    </w:lvl>
    <w:lvl w:ilvl="7" w:tplc="3942F498">
      <w:start w:val="1"/>
      <w:numFmt w:val="lowerLetter"/>
      <w:lvlText w:val="%8."/>
      <w:lvlJc w:val="left"/>
      <w:pPr>
        <w:ind w:left="3744" w:hanging="360"/>
      </w:pPr>
    </w:lvl>
    <w:lvl w:ilvl="8" w:tplc="1EB68D60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610F8"/>
    <w:multiLevelType w:val="multilevel"/>
    <w:tmpl w:val="9376C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8223F1"/>
    <w:multiLevelType w:val="hybridMultilevel"/>
    <w:tmpl w:val="19A88F12"/>
    <w:lvl w:ilvl="0" w:tplc="4146A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69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0E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0A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44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2E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0C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246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649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928AD"/>
    <w:multiLevelType w:val="hybridMultilevel"/>
    <w:tmpl w:val="FFFFFFFF"/>
    <w:lvl w:ilvl="0" w:tplc="39027CE2">
      <w:start w:val="1"/>
      <w:numFmt w:val="decimal"/>
      <w:lvlText w:val="%1."/>
      <w:lvlJc w:val="left"/>
      <w:pPr>
        <w:ind w:left="720" w:hanging="360"/>
      </w:pPr>
    </w:lvl>
    <w:lvl w:ilvl="1" w:tplc="6EA417F6">
      <w:start w:val="1"/>
      <w:numFmt w:val="lowerLetter"/>
      <w:lvlText w:val="%2."/>
      <w:lvlJc w:val="left"/>
      <w:pPr>
        <w:ind w:left="1440" w:hanging="360"/>
      </w:pPr>
    </w:lvl>
    <w:lvl w:ilvl="2" w:tplc="78BE8166">
      <w:start w:val="1"/>
      <w:numFmt w:val="lowerRoman"/>
      <w:lvlText w:val="%3."/>
      <w:lvlJc w:val="right"/>
      <w:pPr>
        <w:ind w:left="2160" w:hanging="180"/>
      </w:pPr>
    </w:lvl>
    <w:lvl w:ilvl="3" w:tplc="9EC09E82">
      <w:start w:val="1"/>
      <w:numFmt w:val="decimal"/>
      <w:lvlText w:val="%4."/>
      <w:lvlJc w:val="left"/>
      <w:pPr>
        <w:ind w:left="2880" w:hanging="360"/>
      </w:pPr>
    </w:lvl>
    <w:lvl w:ilvl="4" w:tplc="59A0DB0C">
      <w:start w:val="1"/>
      <w:numFmt w:val="lowerLetter"/>
      <w:lvlText w:val="%5."/>
      <w:lvlJc w:val="left"/>
      <w:pPr>
        <w:ind w:left="3600" w:hanging="360"/>
      </w:pPr>
    </w:lvl>
    <w:lvl w:ilvl="5" w:tplc="0EF87E52">
      <w:start w:val="1"/>
      <w:numFmt w:val="lowerRoman"/>
      <w:lvlText w:val="%6."/>
      <w:lvlJc w:val="right"/>
      <w:pPr>
        <w:ind w:left="4320" w:hanging="180"/>
      </w:pPr>
    </w:lvl>
    <w:lvl w:ilvl="6" w:tplc="8474E604">
      <w:start w:val="1"/>
      <w:numFmt w:val="decimal"/>
      <w:lvlText w:val="%7."/>
      <w:lvlJc w:val="left"/>
      <w:pPr>
        <w:ind w:left="5040" w:hanging="360"/>
      </w:pPr>
    </w:lvl>
    <w:lvl w:ilvl="7" w:tplc="CC9E6EE8">
      <w:start w:val="1"/>
      <w:numFmt w:val="lowerLetter"/>
      <w:lvlText w:val="%8."/>
      <w:lvlJc w:val="left"/>
      <w:pPr>
        <w:ind w:left="5760" w:hanging="360"/>
      </w:pPr>
    </w:lvl>
    <w:lvl w:ilvl="8" w:tplc="288E5E5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B5601"/>
    <w:multiLevelType w:val="hybridMultilevel"/>
    <w:tmpl w:val="397E0AD8"/>
    <w:lvl w:ilvl="0" w:tplc="2CAE7D5C">
      <w:start w:val="1"/>
      <w:numFmt w:val="lowerLetter"/>
      <w:lvlText w:val="%1)"/>
      <w:lvlJc w:val="left"/>
      <w:pPr>
        <w:ind w:left="360" w:hanging="360"/>
      </w:pPr>
    </w:lvl>
    <w:lvl w:ilvl="1" w:tplc="B8F8B5D4">
      <w:start w:val="1"/>
      <w:numFmt w:val="lowerLetter"/>
      <w:lvlText w:val="%2."/>
      <w:lvlJc w:val="left"/>
      <w:pPr>
        <w:ind w:left="1080" w:hanging="360"/>
      </w:pPr>
    </w:lvl>
    <w:lvl w:ilvl="2" w:tplc="2C5873E8">
      <w:start w:val="1"/>
      <w:numFmt w:val="lowerRoman"/>
      <w:lvlText w:val="%3."/>
      <w:lvlJc w:val="right"/>
      <w:pPr>
        <w:ind w:left="1800" w:hanging="180"/>
      </w:pPr>
    </w:lvl>
    <w:lvl w:ilvl="3" w:tplc="24425984">
      <w:start w:val="1"/>
      <w:numFmt w:val="decimal"/>
      <w:lvlText w:val="%4."/>
      <w:lvlJc w:val="left"/>
      <w:pPr>
        <w:ind w:left="2520" w:hanging="360"/>
      </w:pPr>
    </w:lvl>
    <w:lvl w:ilvl="4" w:tplc="AE42BBA4">
      <w:start w:val="1"/>
      <w:numFmt w:val="lowerLetter"/>
      <w:lvlText w:val="%5."/>
      <w:lvlJc w:val="left"/>
      <w:pPr>
        <w:ind w:left="3240" w:hanging="360"/>
      </w:pPr>
    </w:lvl>
    <w:lvl w:ilvl="5" w:tplc="25E8A700">
      <w:start w:val="1"/>
      <w:numFmt w:val="lowerRoman"/>
      <w:lvlText w:val="%6."/>
      <w:lvlJc w:val="right"/>
      <w:pPr>
        <w:ind w:left="3960" w:hanging="180"/>
      </w:pPr>
    </w:lvl>
    <w:lvl w:ilvl="6" w:tplc="4B0EDD84">
      <w:start w:val="1"/>
      <w:numFmt w:val="decimal"/>
      <w:lvlText w:val="%7."/>
      <w:lvlJc w:val="left"/>
      <w:pPr>
        <w:ind w:left="4680" w:hanging="360"/>
      </w:pPr>
    </w:lvl>
    <w:lvl w:ilvl="7" w:tplc="8A8C9CD8">
      <w:start w:val="1"/>
      <w:numFmt w:val="lowerLetter"/>
      <w:lvlText w:val="%8."/>
      <w:lvlJc w:val="left"/>
      <w:pPr>
        <w:ind w:left="5400" w:hanging="360"/>
      </w:pPr>
    </w:lvl>
    <w:lvl w:ilvl="8" w:tplc="800E04A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745F1C"/>
    <w:multiLevelType w:val="hybridMultilevel"/>
    <w:tmpl w:val="252C94BC"/>
    <w:lvl w:ilvl="0" w:tplc="B6B60CC2">
      <w:start w:val="1"/>
      <w:numFmt w:val="lowerLetter"/>
      <w:lvlText w:val="%1)"/>
      <w:lvlJc w:val="left"/>
      <w:pPr>
        <w:ind w:left="360" w:hanging="360"/>
      </w:pPr>
    </w:lvl>
    <w:lvl w:ilvl="1" w:tplc="F2343B7C">
      <w:start w:val="1"/>
      <w:numFmt w:val="lowerLetter"/>
      <w:lvlText w:val="%2."/>
      <w:lvlJc w:val="left"/>
      <w:pPr>
        <w:ind w:left="1080" w:hanging="360"/>
      </w:pPr>
    </w:lvl>
    <w:lvl w:ilvl="2" w:tplc="8214ADE8">
      <w:start w:val="1"/>
      <w:numFmt w:val="lowerRoman"/>
      <w:lvlText w:val="%3."/>
      <w:lvlJc w:val="right"/>
      <w:pPr>
        <w:ind w:left="1800" w:hanging="180"/>
      </w:pPr>
    </w:lvl>
    <w:lvl w:ilvl="3" w:tplc="30C0A8D6">
      <w:start w:val="1"/>
      <w:numFmt w:val="decimal"/>
      <w:lvlText w:val="%4."/>
      <w:lvlJc w:val="left"/>
      <w:pPr>
        <w:ind w:left="2520" w:hanging="360"/>
      </w:pPr>
    </w:lvl>
    <w:lvl w:ilvl="4" w:tplc="92A89C56">
      <w:start w:val="1"/>
      <w:numFmt w:val="lowerLetter"/>
      <w:lvlText w:val="%5."/>
      <w:lvlJc w:val="left"/>
      <w:pPr>
        <w:ind w:left="3240" w:hanging="360"/>
      </w:pPr>
    </w:lvl>
    <w:lvl w:ilvl="5" w:tplc="3F3E9F9C">
      <w:start w:val="1"/>
      <w:numFmt w:val="lowerRoman"/>
      <w:lvlText w:val="%6."/>
      <w:lvlJc w:val="right"/>
      <w:pPr>
        <w:ind w:left="3960" w:hanging="180"/>
      </w:pPr>
    </w:lvl>
    <w:lvl w:ilvl="6" w:tplc="AAFAA614">
      <w:start w:val="1"/>
      <w:numFmt w:val="decimal"/>
      <w:lvlText w:val="%7."/>
      <w:lvlJc w:val="left"/>
      <w:pPr>
        <w:ind w:left="4680" w:hanging="360"/>
      </w:pPr>
    </w:lvl>
    <w:lvl w:ilvl="7" w:tplc="002A8D22">
      <w:start w:val="1"/>
      <w:numFmt w:val="lowerLetter"/>
      <w:lvlText w:val="%8."/>
      <w:lvlJc w:val="left"/>
      <w:pPr>
        <w:ind w:left="5400" w:hanging="360"/>
      </w:pPr>
    </w:lvl>
    <w:lvl w:ilvl="8" w:tplc="EB1627C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752156"/>
    <w:multiLevelType w:val="hybridMultilevel"/>
    <w:tmpl w:val="6F8A815E"/>
    <w:lvl w:ilvl="0" w:tplc="745699B8">
      <w:numFmt w:val="none"/>
      <w:lvlText w:val=""/>
      <w:lvlJc w:val="left"/>
      <w:pPr>
        <w:tabs>
          <w:tab w:val="num" w:pos="360"/>
        </w:tabs>
      </w:pPr>
    </w:lvl>
    <w:lvl w:ilvl="1" w:tplc="A09865CE">
      <w:start w:val="1"/>
      <w:numFmt w:val="lowerLetter"/>
      <w:lvlText w:val="%2."/>
      <w:lvlJc w:val="left"/>
      <w:pPr>
        <w:ind w:left="1440" w:hanging="360"/>
      </w:pPr>
    </w:lvl>
    <w:lvl w:ilvl="2" w:tplc="1D7C82DA">
      <w:start w:val="1"/>
      <w:numFmt w:val="lowerRoman"/>
      <w:lvlText w:val="%3."/>
      <w:lvlJc w:val="right"/>
      <w:pPr>
        <w:ind w:left="2160" w:hanging="180"/>
      </w:pPr>
    </w:lvl>
    <w:lvl w:ilvl="3" w:tplc="8948F640">
      <w:start w:val="1"/>
      <w:numFmt w:val="decimal"/>
      <w:lvlText w:val="%4."/>
      <w:lvlJc w:val="left"/>
      <w:pPr>
        <w:ind w:left="2880" w:hanging="360"/>
      </w:pPr>
    </w:lvl>
    <w:lvl w:ilvl="4" w:tplc="7DB64872">
      <w:start w:val="1"/>
      <w:numFmt w:val="lowerLetter"/>
      <w:lvlText w:val="%5."/>
      <w:lvlJc w:val="left"/>
      <w:pPr>
        <w:ind w:left="3600" w:hanging="360"/>
      </w:pPr>
    </w:lvl>
    <w:lvl w:ilvl="5" w:tplc="B1E2C840">
      <w:start w:val="1"/>
      <w:numFmt w:val="lowerRoman"/>
      <w:lvlText w:val="%6."/>
      <w:lvlJc w:val="right"/>
      <w:pPr>
        <w:ind w:left="4320" w:hanging="180"/>
      </w:pPr>
    </w:lvl>
    <w:lvl w:ilvl="6" w:tplc="D902B72A">
      <w:start w:val="1"/>
      <w:numFmt w:val="decimal"/>
      <w:lvlText w:val="%7."/>
      <w:lvlJc w:val="left"/>
      <w:pPr>
        <w:ind w:left="5040" w:hanging="360"/>
      </w:pPr>
    </w:lvl>
    <w:lvl w:ilvl="7" w:tplc="4CACE430">
      <w:start w:val="1"/>
      <w:numFmt w:val="lowerLetter"/>
      <w:lvlText w:val="%8."/>
      <w:lvlJc w:val="left"/>
      <w:pPr>
        <w:ind w:left="5760" w:hanging="360"/>
      </w:pPr>
    </w:lvl>
    <w:lvl w:ilvl="8" w:tplc="BC708E6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2DD9295E"/>
    <w:multiLevelType w:val="hybridMultilevel"/>
    <w:tmpl w:val="25AC995A"/>
    <w:lvl w:ilvl="0" w:tplc="BEEE65B0">
      <w:numFmt w:val="none"/>
      <w:lvlText w:val=""/>
      <w:lvlJc w:val="left"/>
      <w:pPr>
        <w:tabs>
          <w:tab w:val="num" w:pos="360"/>
        </w:tabs>
      </w:pPr>
    </w:lvl>
    <w:lvl w:ilvl="1" w:tplc="67AEFFB2">
      <w:start w:val="1"/>
      <w:numFmt w:val="lowerLetter"/>
      <w:lvlText w:val="%2."/>
      <w:lvlJc w:val="left"/>
      <w:pPr>
        <w:ind w:left="1440" w:hanging="360"/>
      </w:pPr>
    </w:lvl>
    <w:lvl w:ilvl="2" w:tplc="126E67C4">
      <w:start w:val="1"/>
      <w:numFmt w:val="lowerRoman"/>
      <w:lvlText w:val="%3."/>
      <w:lvlJc w:val="right"/>
      <w:pPr>
        <w:ind w:left="2160" w:hanging="180"/>
      </w:pPr>
    </w:lvl>
    <w:lvl w:ilvl="3" w:tplc="49E0853E">
      <w:start w:val="1"/>
      <w:numFmt w:val="decimal"/>
      <w:lvlText w:val="%4."/>
      <w:lvlJc w:val="left"/>
      <w:pPr>
        <w:ind w:left="2880" w:hanging="360"/>
      </w:pPr>
    </w:lvl>
    <w:lvl w:ilvl="4" w:tplc="32822FD2">
      <w:start w:val="1"/>
      <w:numFmt w:val="lowerLetter"/>
      <w:lvlText w:val="%5."/>
      <w:lvlJc w:val="left"/>
      <w:pPr>
        <w:ind w:left="3600" w:hanging="360"/>
      </w:pPr>
    </w:lvl>
    <w:lvl w:ilvl="5" w:tplc="0F940DB0">
      <w:start w:val="1"/>
      <w:numFmt w:val="lowerRoman"/>
      <w:lvlText w:val="%6."/>
      <w:lvlJc w:val="right"/>
      <w:pPr>
        <w:ind w:left="4320" w:hanging="180"/>
      </w:pPr>
    </w:lvl>
    <w:lvl w:ilvl="6" w:tplc="8812B21E">
      <w:start w:val="1"/>
      <w:numFmt w:val="decimal"/>
      <w:lvlText w:val="%7."/>
      <w:lvlJc w:val="left"/>
      <w:pPr>
        <w:ind w:left="5040" w:hanging="360"/>
      </w:pPr>
    </w:lvl>
    <w:lvl w:ilvl="7" w:tplc="D44E6F2E">
      <w:start w:val="1"/>
      <w:numFmt w:val="lowerLetter"/>
      <w:lvlText w:val="%8."/>
      <w:lvlJc w:val="left"/>
      <w:pPr>
        <w:ind w:left="5760" w:hanging="360"/>
      </w:pPr>
    </w:lvl>
    <w:lvl w:ilvl="8" w:tplc="DBAAB25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A3B17"/>
    <w:multiLevelType w:val="hybridMultilevel"/>
    <w:tmpl w:val="604845D2"/>
    <w:lvl w:ilvl="0" w:tplc="42BC85B6">
      <w:start w:val="1"/>
      <w:numFmt w:val="lowerLetter"/>
      <w:lvlText w:val="%1)"/>
      <w:lvlJc w:val="left"/>
      <w:pPr>
        <w:ind w:left="360" w:hanging="360"/>
      </w:pPr>
    </w:lvl>
    <w:lvl w:ilvl="1" w:tplc="35E2A74A">
      <w:start w:val="1"/>
      <w:numFmt w:val="lowerLetter"/>
      <w:lvlText w:val="%2."/>
      <w:lvlJc w:val="left"/>
      <w:pPr>
        <w:ind w:left="1080" w:hanging="360"/>
      </w:pPr>
    </w:lvl>
    <w:lvl w:ilvl="2" w:tplc="73424EEE">
      <w:start w:val="1"/>
      <w:numFmt w:val="lowerRoman"/>
      <w:lvlText w:val="%3."/>
      <w:lvlJc w:val="right"/>
      <w:pPr>
        <w:ind w:left="1800" w:hanging="180"/>
      </w:pPr>
    </w:lvl>
    <w:lvl w:ilvl="3" w:tplc="5622DD92">
      <w:start w:val="1"/>
      <w:numFmt w:val="decimal"/>
      <w:lvlText w:val="%4."/>
      <w:lvlJc w:val="left"/>
      <w:pPr>
        <w:ind w:left="2520" w:hanging="360"/>
      </w:pPr>
    </w:lvl>
    <w:lvl w:ilvl="4" w:tplc="D65AC2D2">
      <w:start w:val="1"/>
      <w:numFmt w:val="lowerLetter"/>
      <w:lvlText w:val="%5."/>
      <w:lvlJc w:val="left"/>
      <w:pPr>
        <w:ind w:left="3240" w:hanging="360"/>
      </w:pPr>
    </w:lvl>
    <w:lvl w:ilvl="5" w:tplc="73C86468">
      <w:start w:val="1"/>
      <w:numFmt w:val="lowerRoman"/>
      <w:lvlText w:val="%6."/>
      <w:lvlJc w:val="right"/>
      <w:pPr>
        <w:ind w:left="3960" w:hanging="180"/>
      </w:pPr>
    </w:lvl>
    <w:lvl w:ilvl="6" w:tplc="47B2C65A">
      <w:start w:val="1"/>
      <w:numFmt w:val="decimal"/>
      <w:lvlText w:val="%7."/>
      <w:lvlJc w:val="left"/>
      <w:pPr>
        <w:ind w:left="4680" w:hanging="360"/>
      </w:pPr>
    </w:lvl>
    <w:lvl w:ilvl="7" w:tplc="0B40D6C4">
      <w:start w:val="1"/>
      <w:numFmt w:val="lowerLetter"/>
      <w:lvlText w:val="%8."/>
      <w:lvlJc w:val="left"/>
      <w:pPr>
        <w:ind w:left="5400" w:hanging="360"/>
      </w:pPr>
    </w:lvl>
    <w:lvl w:ilvl="8" w:tplc="D6F87FF2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140BF4"/>
    <w:multiLevelType w:val="hybridMultilevel"/>
    <w:tmpl w:val="B8926AB6"/>
    <w:lvl w:ilvl="0" w:tplc="26363A0A">
      <w:numFmt w:val="none"/>
      <w:lvlText w:val=""/>
      <w:lvlJc w:val="left"/>
      <w:pPr>
        <w:tabs>
          <w:tab w:val="num" w:pos="360"/>
        </w:tabs>
      </w:pPr>
    </w:lvl>
    <w:lvl w:ilvl="1" w:tplc="0F84B6E2">
      <w:start w:val="1"/>
      <w:numFmt w:val="lowerLetter"/>
      <w:lvlText w:val="%2."/>
      <w:lvlJc w:val="left"/>
      <w:pPr>
        <w:ind w:left="1440" w:hanging="360"/>
      </w:pPr>
    </w:lvl>
    <w:lvl w:ilvl="2" w:tplc="699855C4">
      <w:start w:val="1"/>
      <w:numFmt w:val="lowerRoman"/>
      <w:lvlText w:val="%3."/>
      <w:lvlJc w:val="right"/>
      <w:pPr>
        <w:ind w:left="2160" w:hanging="180"/>
      </w:pPr>
    </w:lvl>
    <w:lvl w:ilvl="3" w:tplc="C4D6D55E">
      <w:start w:val="1"/>
      <w:numFmt w:val="decimal"/>
      <w:lvlText w:val="%4."/>
      <w:lvlJc w:val="left"/>
      <w:pPr>
        <w:ind w:left="2880" w:hanging="360"/>
      </w:pPr>
    </w:lvl>
    <w:lvl w:ilvl="4" w:tplc="21C856CC">
      <w:start w:val="1"/>
      <w:numFmt w:val="lowerLetter"/>
      <w:lvlText w:val="%5."/>
      <w:lvlJc w:val="left"/>
      <w:pPr>
        <w:ind w:left="3600" w:hanging="360"/>
      </w:pPr>
    </w:lvl>
    <w:lvl w:ilvl="5" w:tplc="5890FC1A">
      <w:start w:val="1"/>
      <w:numFmt w:val="lowerRoman"/>
      <w:lvlText w:val="%6."/>
      <w:lvlJc w:val="right"/>
      <w:pPr>
        <w:ind w:left="4320" w:hanging="180"/>
      </w:pPr>
    </w:lvl>
    <w:lvl w:ilvl="6" w:tplc="2BC23EFA">
      <w:start w:val="1"/>
      <w:numFmt w:val="decimal"/>
      <w:lvlText w:val="%7."/>
      <w:lvlJc w:val="left"/>
      <w:pPr>
        <w:ind w:left="5040" w:hanging="360"/>
      </w:pPr>
    </w:lvl>
    <w:lvl w:ilvl="7" w:tplc="598255BE">
      <w:start w:val="1"/>
      <w:numFmt w:val="lowerLetter"/>
      <w:lvlText w:val="%8."/>
      <w:lvlJc w:val="left"/>
      <w:pPr>
        <w:ind w:left="5760" w:hanging="360"/>
      </w:pPr>
    </w:lvl>
    <w:lvl w:ilvl="8" w:tplc="CA76AB5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A4A45"/>
    <w:multiLevelType w:val="hybridMultilevel"/>
    <w:tmpl w:val="813ECCEA"/>
    <w:lvl w:ilvl="0" w:tplc="AB6E189C">
      <w:numFmt w:val="none"/>
      <w:lvlText w:val=""/>
      <w:lvlJc w:val="left"/>
      <w:pPr>
        <w:tabs>
          <w:tab w:val="num" w:pos="360"/>
        </w:tabs>
      </w:pPr>
    </w:lvl>
    <w:lvl w:ilvl="1" w:tplc="8F30A726">
      <w:start w:val="1"/>
      <w:numFmt w:val="lowerLetter"/>
      <w:lvlText w:val="%2."/>
      <w:lvlJc w:val="left"/>
      <w:pPr>
        <w:ind w:left="1440" w:hanging="360"/>
      </w:pPr>
    </w:lvl>
    <w:lvl w:ilvl="2" w:tplc="EDA8FF68">
      <w:start w:val="1"/>
      <w:numFmt w:val="lowerRoman"/>
      <w:lvlText w:val="%3."/>
      <w:lvlJc w:val="right"/>
      <w:pPr>
        <w:ind w:left="2160" w:hanging="180"/>
      </w:pPr>
    </w:lvl>
    <w:lvl w:ilvl="3" w:tplc="D8387990">
      <w:start w:val="1"/>
      <w:numFmt w:val="decimal"/>
      <w:lvlText w:val="%4."/>
      <w:lvlJc w:val="left"/>
      <w:pPr>
        <w:ind w:left="2880" w:hanging="360"/>
      </w:pPr>
    </w:lvl>
    <w:lvl w:ilvl="4" w:tplc="1B5E2568">
      <w:start w:val="1"/>
      <w:numFmt w:val="lowerLetter"/>
      <w:lvlText w:val="%5."/>
      <w:lvlJc w:val="left"/>
      <w:pPr>
        <w:ind w:left="3600" w:hanging="360"/>
      </w:pPr>
    </w:lvl>
    <w:lvl w:ilvl="5" w:tplc="836A17BC">
      <w:start w:val="1"/>
      <w:numFmt w:val="lowerRoman"/>
      <w:lvlText w:val="%6."/>
      <w:lvlJc w:val="right"/>
      <w:pPr>
        <w:ind w:left="4320" w:hanging="180"/>
      </w:pPr>
    </w:lvl>
    <w:lvl w:ilvl="6" w:tplc="CF684CEA">
      <w:start w:val="1"/>
      <w:numFmt w:val="decimal"/>
      <w:lvlText w:val="%7."/>
      <w:lvlJc w:val="left"/>
      <w:pPr>
        <w:ind w:left="5040" w:hanging="360"/>
      </w:pPr>
    </w:lvl>
    <w:lvl w:ilvl="7" w:tplc="04BCE8D2">
      <w:start w:val="1"/>
      <w:numFmt w:val="lowerLetter"/>
      <w:lvlText w:val="%8."/>
      <w:lvlJc w:val="left"/>
      <w:pPr>
        <w:ind w:left="5760" w:hanging="360"/>
      </w:pPr>
    </w:lvl>
    <w:lvl w:ilvl="8" w:tplc="57665FD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B0913"/>
    <w:multiLevelType w:val="multilevel"/>
    <w:tmpl w:val="66CE85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F0682D"/>
    <w:multiLevelType w:val="hybridMultilevel"/>
    <w:tmpl w:val="C6D69B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351C7"/>
    <w:multiLevelType w:val="hybridMultilevel"/>
    <w:tmpl w:val="1BBAF55C"/>
    <w:lvl w:ilvl="0" w:tplc="B9B25F88">
      <w:start w:val="1"/>
      <w:numFmt w:val="lowerLetter"/>
      <w:lvlText w:val="%1)"/>
      <w:lvlJc w:val="left"/>
      <w:pPr>
        <w:ind w:left="360" w:hanging="360"/>
      </w:pPr>
    </w:lvl>
    <w:lvl w:ilvl="1" w:tplc="78863976">
      <w:start w:val="1"/>
      <w:numFmt w:val="lowerLetter"/>
      <w:lvlText w:val="%2."/>
      <w:lvlJc w:val="left"/>
      <w:pPr>
        <w:ind w:left="1080" w:hanging="360"/>
      </w:pPr>
    </w:lvl>
    <w:lvl w:ilvl="2" w:tplc="D634428A">
      <w:start w:val="1"/>
      <w:numFmt w:val="lowerRoman"/>
      <w:lvlText w:val="%3."/>
      <w:lvlJc w:val="right"/>
      <w:pPr>
        <w:ind w:left="1800" w:hanging="180"/>
      </w:pPr>
    </w:lvl>
    <w:lvl w:ilvl="3" w:tplc="1638A57A">
      <w:start w:val="1"/>
      <w:numFmt w:val="decimal"/>
      <w:lvlText w:val="%4."/>
      <w:lvlJc w:val="left"/>
      <w:pPr>
        <w:ind w:left="2520" w:hanging="360"/>
      </w:pPr>
    </w:lvl>
    <w:lvl w:ilvl="4" w:tplc="AFA6E94A">
      <w:start w:val="1"/>
      <w:numFmt w:val="lowerLetter"/>
      <w:lvlText w:val="%5."/>
      <w:lvlJc w:val="left"/>
      <w:pPr>
        <w:ind w:left="3240" w:hanging="360"/>
      </w:pPr>
    </w:lvl>
    <w:lvl w:ilvl="5" w:tplc="6674EB98">
      <w:start w:val="1"/>
      <w:numFmt w:val="lowerRoman"/>
      <w:lvlText w:val="%6."/>
      <w:lvlJc w:val="right"/>
      <w:pPr>
        <w:ind w:left="3960" w:hanging="180"/>
      </w:pPr>
    </w:lvl>
    <w:lvl w:ilvl="6" w:tplc="C8DAFD34">
      <w:start w:val="1"/>
      <w:numFmt w:val="decimal"/>
      <w:lvlText w:val="%7."/>
      <w:lvlJc w:val="left"/>
      <w:pPr>
        <w:ind w:left="4680" w:hanging="360"/>
      </w:pPr>
    </w:lvl>
    <w:lvl w:ilvl="7" w:tplc="3EB282EA">
      <w:start w:val="1"/>
      <w:numFmt w:val="lowerLetter"/>
      <w:lvlText w:val="%8."/>
      <w:lvlJc w:val="left"/>
      <w:pPr>
        <w:ind w:left="5400" w:hanging="360"/>
      </w:pPr>
    </w:lvl>
    <w:lvl w:ilvl="8" w:tplc="C6D68D2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F67616"/>
    <w:multiLevelType w:val="hybridMultilevel"/>
    <w:tmpl w:val="D7DE12D8"/>
    <w:lvl w:ilvl="0" w:tplc="518A9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E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42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8F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8E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2AD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23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0CF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3E09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F071E"/>
    <w:multiLevelType w:val="hybridMultilevel"/>
    <w:tmpl w:val="6BD2EFB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514341C1"/>
    <w:multiLevelType w:val="hybridMultilevel"/>
    <w:tmpl w:val="A4725078"/>
    <w:lvl w:ilvl="0" w:tplc="66C29E24">
      <w:start w:val="1"/>
      <w:numFmt w:val="lowerLetter"/>
      <w:lvlText w:val="%1)"/>
      <w:lvlJc w:val="left"/>
      <w:pPr>
        <w:ind w:left="360" w:hanging="360"/>
      </w:pPr>
    </w:lvl>
    <w:lvl w:ilvl="1" w:tplc="56685C9E">
      <w:start w:val="1"/>
      <w:numFmt w:val="lowerLetter"/>
      <w:lvlText w:val="%2."/>
      <w:lvlJc w:val="left"/>
      <w:pPr>
        <w:ind w:left="1080" w:hanging="360"/>
      </w:pPr>
    </w:lvl>
    <w:lvl w:ilvl="2" w:tplc="9BBCF32C">
      <w:start w:val="1"/>
      <w:numFmt w:val="lowerRoman"/>
      <w:lvlText w:val="%3."/>
      <w:lvlJc w:val="right"/>
      <w:pPr>
        <w:ind w:left="1800" w:hanging="180"/>
      </w:pPr>
    </w:lvl>
    <w:lvl w:ilvl="3" w:tplc="9B048D70">
      <w:start w:val="1"/>
      <w:numFmt w:val="decimal"/>
      <w:lvlText w:val="%4."/>
      <w:lvlJc w:val="left"/>
      <w:pPr>
        <w:ind w:left="2520" w:hanging="360"/>
      </w:pPr>
    </w:lvl>
    <w:lvl w:ilvl="4" w:tplc="84FC5346">
      <w:start w:val="1"/>
      <w:numFmt w:val="lowerLetter"/>
      <w:lvlText w:val="%5."/>
      <w:lvlJc w:val="left"/>
      <w:pPr>
        <w:ind w:left="3240" w:hanging="360"/>
      </w:pPr>
    </w:lvl>
    <w:lvl w:ilvl="5" w:tplc="1EF625B0">
      <w:start w:val="1"/>
      <w:numFmt w:val="lowerRoman"/>
      <w:lvlText w:val="%6."/>
      <w:lvlJc w:val="right"/>
      <w:pPr>
        <w:ind w:left="3960" w:hanging="180"/>
      </w:pPr>
    </w:lvl>
    <w:lvl w:ilvl="6" w:tplc="2D685428">
      <w:start w:val="1"/>
      <w:numFmt w:val="decimal"/>
      <w:lvlText w:val="%7."/>
      <w:lvlJc w:val="left"/>
      <w:pPr>
        <w:ind w:left="4680" w:hanging="360"/>
      </w:pPr>
    </w:lvl>
    <w:lvl w:ilvl="7" w:tplc="F6E06F80">
      <w:start w:val="1"/>
      <w:numFmt w:val="lowerLetter"/>
      <w:lvlText w:val="%8."/>
      <w:lvlJc w:val="left"/>
      <w:pPr>
        <w:ind w:left="5400" w:hanging="360"/>
      </w:pPr>
    </w:lvl>
    <w:lvl w:ilvl="8" w:tplc="1CB4AAC0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273133"/>
    <w:multiLevelType w:val="hybridMultilevel"/>
    <w:tmpl w:val="5FDCF9CE"/>
    <w:lvl w:ilvl="0" w:tplc="EEE4558A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18F6E83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8A5A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6C93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8721E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3A0F3E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A8B7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FE09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B14B7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3646D1"/>
    <w:multiLevelType w:val="hybridMultilevel"/>
    <w:tmpl w:val="FFFFFFFF"/>
    <w:lvl w:ilvl="0" w:tplc="1B4EF9E8">
      <w:start w:val="1"/>
      <w:numFmt w:val="decimal"/>
      <w:lvlText w:val="%1."/>
      <w:lvlJc w:val="left"/>
      <w:pPr>
        <w:ind w:left="720" w:hanging="360"/>
      </w:pPr>
    </w:lvl>
    <w:lvl w:ilvl="1" w:tplc="D7BCE836">
      <w:start w:val="1"/>
      <w:numFmt w:val="lowerLetter"/>
      <w:lvlText w:val="%2."/>
      <w:lvlJc w:val="left"/>
      <w:pPr>
        <w:ind w:left="1440" w:hanging="360"/>
      </w:pPr>
    </w:lvl>
    <w:lvl w:ilvl="2" w:tplc="06265170">
      <w:start w:val="1"/>
      <w:numFmt w:val="lowerRoman"/>
      <w:lvlText w:val="%3."/>
      <w:lvlJc w:val="right"/>
      <w:pPr>
        <w:ind w:left="2160" w:hanging="180"/>
      </w:pPr>
    </w:lvl>
    <w:lvl w:ilvl="3" w:tplc="90407A0C">
      <w:start w:val="1"/>
      <w:numFmt w:val="decimal"/>
      <w:lvlText w:val="%4."/>
      <w:lvlJc w:val="left"/>
      <w:pPr>
        <w:ind w:left="2880" w:hanging="360"/>
      </w:pPr>
    </w:lvl>
    <w:lvl w:ilvl="4" w:tplc="7C88D586">
      <w:start w:val="1"/>
      <w:numFmt w:val="lowerLetter"/>
      <w:lvlText w:val="%5."/>
      <w:lvlJc w:val="left"/>
      <w:pPr>
        <w:ind w:left="3600" w:hanging="360"/>
      </w:pPr>
    </w:lvl>
    <w:lvl w:ilvl="5" w:tplc="ED94C4A4">
      <w:start w:val="1"/>
      <w:numFmt w:val="lowerRoman"/>
      <w:lvlText w:val="%6."/>
      <w:lvlJc w:val="right"/>
      <w:pPr>
        <w:ind w:left="4320" w:hanging="180"/>
      </w:pPr>
    </w:lvl>
    <w:lvl w:ilvl="6" w:tplc="6A48C19A">
      <w:start w:val="1"/>
      <w:numFmt w:val="decimal"/>
      <w:lvlText w:val="%7."/>
      <w:lvlJc w:val="left"/>
      <w:pPr>
        <w:ind w:left="5040" w:hanging="360"/>
      </w:pPr>
    </w:lvl>
    <w:lvl w:ilvl="7" w:tplc="E3DACFFC">
      <w:start w:val="1"/>
      <w:numFmt w:val="lowerLetter"/>
      <w:lvlText w:val="%8."/>
      <w:lvlJc w:val="left"/>
      <w:pPr>
        <w:ind w:left="5760" w:hanging="360"/>
      </w:pPr>
    </w:lvl>
    <w:lvl w:ilvl="8" w:tplc="97AE642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84BDD"/>
    <w:multiLevelType w:val="hybridMultilevel"/>
    <w:tmpl w:val="62F84FD4"/>
    <w:lvl w:ilvl="0" w:tplc="046C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EC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40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2B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60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2A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8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49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C2A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5E4AA6"/>
    <w:multiLevelType w:val="hybridMultilevel"/>
    <w:tmpl w:val="22D0055E"/>
    <w:lvl w:ilvl="0" w:tplc="C742CE48">
      <w:start w:val="1"/>
      <w:numFmt w:val="lowerLetter"/>
      <w:lvlText w:val="%1)"/>
      <w:lvlJc w:val="left"/>
      <w:pPr>
        <w:ind w:left="360" w:hanging="360"/>
      </w:pPr>
    </w:lvl>
    <w:lvl w:ilvl="1" w:tplc="38CE8B16">
      <w:start w:val="1"/>
      <w:numFmt w:val="lowerLetter"/>
      <w:lvlText w:val="%2."/>
      <w:lvlJc w:val="left"/>
      <w:pPr>
        <w:ind w:left="1080" w:hanging="360"/>
      </w:pPr>
    </w:lvl>
    <w:lvl w:ilvl="2" w:tplc="55D67C80">
      <w:start w:val="1"/>
      <w:numFmt w:val="lowerRoman"/>
      <w:lvlText w:val="%3."/>
      <w:lvlJc w:val="right"/>
      <w:pPr>
        <w:ind w:left="1800" w:hanging="180"/>
      </w:pPr>
    </w:lvl>
    <w:lvl w:ilvl="3" w:tplc="E27EBF40">
      <w:start w:val="1"/>
      <w:numFmt w:val="decimal"/>
      <w:lvlText w:val="%4."/>
      <w:lvlJc w:val="left"/>
      <w:pPr>
        <w:ind w:left="2520" w:hanging="360"/>
      </w:pPr>
    </w:lvl>
    <w:lvl w:ilvl="4" w:tplc="9012A018">
      <w:start w:val="1"/>
      <w:numFmt w:val="lowerLetter"/>
      <w:lvlText w:val="%5."/>
      <w:lvlJc w:val="left"/>
      <w:pPr>
        <w:ind w:left="3240" w:hanging="360"/>
      </w:pPr>
    </w:lvl>
    <w:lvl w:ilvl="5" w:tplc="5986FC68">
      <w:start w:val="1"/>
      <w:numFmt w:val="lowerRoman"/>
      <w:lvlText w:val="%6."/>
      <w:lvlJc w:val="right"/>
      <w:pPr>
        <w:ind w:left="3960" w:hanging="180"/>
      </w:pPr>
    </w:lvl>
    <w:lvl w:ilvl="6" w:tplc="D5501BA0">
      <w:start w:val="1"/>
      <w:numFmt w:val="decimal"/>
      <w:lvlText w:val="%7."/>
      <w:lvlJc w:val="left"/>
      <w:pPr>
        <w:ind w:left="4680" w:hanging="360"/>
      </w:pPr>
    </w:lvl>
    <w:lvl w:ilvl="7" w:tplc="0F6CE8E0">
      <w:start w:val="1"/>
      <w:numFmt w:val="lowerLetter"/>
      <w:lvlText w:val="%8."/>
      <w:lvlJc w:val="left"/>
      <w:pPr>
        <w:ind w:left="5400" w:hanging="360"/>
      </w:pPr>
    </w:lvl>
    <w:lvl w:ilvl="8" w:tplc="9F8082F4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97717"/>
    <w:multiLevelType w:val="multilevel"/>
    <w:tmpl w:val="D062B97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F13D4E"/>
    <w:multiLevelType w:val="multilevel"/>
    <w:tmpl w:val="37260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19B1386"/>
    <w:multiLevelType w:val="hybridMultilevel"/>
    <w:tmpl w:val="8044468C"/>
    <w:lvl w:ilvl="0" w:tplc="CFA69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4F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AF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2C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EF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B0AB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3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A7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BC3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3"/>
  </w:num>
  <w:num w:numId="4">
    <w:abstractNumId w:val="8"/>
  </w:num>
  <w:num w:numId="5">
    <w:abstractNumId w:val="24"/>
  </w:num>
  <w:num w:numId="6">
    <w:abstractNumId w:val="7"/>
  </w:num>
  <w:num w:numId="7">
    <w:abstractNumId w:val="1"/>
  </w:num>
  <w:num w:numId="8">
    <w:abstractNumId w:val="25"/>
  </w:num>
  <w:num w:numId="9">
    <w:abstractNumId w:val="29"/>
  </w:num>
  <w:num w:numId="10">
    <w:abstractNumId w:val="26"/>
  </w:num>
  <w:num w:numId="11">
    <w:abstractNumId w:val="10"/>
  </w:num>
  <w:num w:numId="12">
    <w:abstractNumId w:val="22"/>
  </w:num>
  <w:num w:numId="13">
    <w:abstractNumId w:val="23"/>
  </w:num>
  <w:num w:numId="14">
    <w:abstractNumId w:val="19"/>
  </w:num>
  <w:num w:numId="15">
    <w:abstractNumId w:val="14"/>
  </w:num>
  <w:num w:numId="16">
    <w:abstractNumId w:val="9"/>
  </w:num>
  <w:num w:numId="17">
    <w:abstractNumId w:val="4"/>
  </w:num>
  <w:num w:numId="18">
    <w:abstractNumId w:val="30"/>
  </w:num>
  <w:num w:numId="19">
    <w:abstractNumId w:val="28"/>
  </w:num>
  <w:num w:numId="20">
    <w:abstractNumId w:val="17"/>
  </w:num>
  <w:num w:numId="21">
    <w:abstractNumId w:val="3"/>
  </w:num>
  <w:num w:numId="22">
    <w:abstractNumId w:val="5"/>
  </w:num>
  <w:num w:numId="23">
    <w:abstractNumId w:val="6"/>
  </w:num>
  <w:num w:numId="24">
    <w:abstractNumId w:val="27"/>
  </w:num>
  <w:num w:numId="25">
    <w:abstractNumId w:val="21"/>
  </w:num>
  <w:num w:numId="26">
    <w:abstractNumId w:val="12"/>
  </w:num>
  <w:num w:numId="27">
    <w:abstractNumId w:val="0"/>
  </w:num>
  <w:num w:numId="28">
    <w:abstractNumId w:val="15"/>
  </w:num>
  <w:num w:numId="29">
    <w:abstractNumId w:val="11"/>
  </w:num>
  <w:num w:numId="30">
    <w:abstractNumId w:val="16"/>
  </w:num>
  <w:num w:numId="3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trackRevision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1C7D"/>
    <w:rsid w:val="0000241E"/>
    <w:rsid w:val="00002B28"/>
    <w:rsid w:val="00002C2D"/>
    <w:rsid w:val="000034C0"/>
    <w:rsid w:val="000046F5"/>
    <w:rsid w:val="00004B57"/>
    <w:rsid w:val="00005BE8"/>
    <w:rsid w:val="00006669"/>
    <w:rsid w:val="00011182"/>
    <w:rsid w:val="00012597"/>
    <w:rsid w:val="000136A8"/>
    <w:rsid w:val="0001394D"/>
    <w:rsid w:val="00013FCD"/>
    <w:rsid w:val="00015D79"/>
    <w:rsid w:val="000161A3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A0D"/>
    <w:rsid w:val="00046435"/>
    <w:rsid w:val="0004752C"/>
    <w:rsid w:val="0004786E"/>
    <w:rsid w:val="00047BFA"/>
    <w:rsid w:val="00050891"/>
    <w:rsid w:val="000514FC"/>
    <w:rsid w:val="00052C26"/>
    <w:rsid w:val="00053126"/>
    <w:rsid w:val="00055701"/>
    <w:rsid w:val="00056C0D"/>
    <w:rsid w:val="00056F02"/>
    <w:rsid w:val="0005792C"/>
    <w:rsid w:val="00060018"/>
    <w:rsid w:val="000601F2"/>
    <w:rsid w:val="000604C1"/>
    <w:rsid w:val="000607BB"/>
    <w:rsid w:val="00061077"/>
    <w:rsid w:val="00063CE9"/>
    <w:rsid w:val="00064B98"/>
    <w:rsid w:val="000652D3"/>
    <w:rsid w:val="000657C9"/>
    <w:rsid w:val="00066146"/>
    <w:rsid w:val="00066220"/>
    <w:rsid w:val="00066388"/>
    <w:rsid w:val="0006783F"/>
    <w:rsid w:val="000702D5"/>
    <w:rsid w:val="00070CC4"/>
    <w:rsid w:val="00070D40"/>
    <w:rsid w:val="0007179C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9CA"/>
    <w:rsid w:val="00085BB2"/>
    <w:rsid w:val="00086730"/>
    <w:rsid w:val="00086BBE"/>
    <w:rsid w:val="00087943"/>
    <w:rsid w:val="00087C4D"/>
    <w:rsid w:val="000907A9"/>
    <w:rsid w:val="00090D58"/>
    <w:rsid w:val="00091A35"/>
    <w:rsid w:val="00092916"/>
    <w:rsid w:val="00094DE3"/>
    <w:rsid w:val="00095850"/>
    <w:rsid w:val="00096C91"/>
    <w:rsid w:val="00097CD6"/>
    <w:rsid w:val="000A0BCE"/>
    <w:rsid w:val="000A119C"/>
    <w:rsid w:val="000A1C6B"/>
    <w:rsid w:val="000A1DB3"/>
    <w:rsid w:val="000A28EB"/>
    <w:rsid w:val="000A3089"/>
    <w:rsid w:val="000A31C8"/>
    <w:rsid w:val="000A42E7"/>
    <w:rsid w:val="000A43CC"/>
    <w:rsid w:val="000A4BDB"/>
    <w:rsid w:val="000A4D14"/>
    <w:rsid w:val="000A65D0"/>
    <w:rsid w:val="000B0A80"/>
    <w:rsid w:val="000B2373"/>
    <w:rsid w:val="000B289D"/>
    <w:rsid w:val="000B43A2"/>
    <w:rsid w:val="000B46E9"/>
    <w:rsid w:val="000B53A4"/>
    <w:rsid w:val="000B64EC"/>
    <w:rsid w:val="000B67C0"/>
    <w:rsid w:val="000B7926"/>
    <w:rsid w:val="000B7E21"/>
    <w:rsid w:val="000B7FA0"/>
    <w:rsid w:val="000C04CB"/>
    <w:rsid w:val="000C1621"/>
    <w:rsid w:val="000C1775"/>
    <w:rsid w:val="000C3402"/>
    <w:rsid w:val="000C4839"/>
    <w:rsid w:val="000C57DF"/>
    <w:rsid w:val="000C5B27"/>
    <w:rsid w:val="000C7547"/>
    <w:rsid w:val="000D13DC"/>
    <w:rsid w:val="000D3836"/>
    <w:rsid w:val="000D3C26"/>
    <w:rsid w:val="000D46EF"/>
    <w:rsid w:val="000D569B"/>
    <w:rsid w:val="000D5C8D"/>
    <w:rsid w:val="000D6066"/>
    <w:rsid w:val="000D65C0"/>
    <w:rsid w:val="000D7EF7"/>
    <w:rsid w:val="000DD929"/>
    <w:rsid w:val="000E288D"/>
    <w:rsid w:val="000E3429"/>
    <w:rsid w:val="000E39FD"/>
    <w:rsid w:val="000E61EA"/>
    <w:rsid w:val="000E63C1"/>
    <w:rsid w:val="000E8A6D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0C6"/>
    <w:rsid w:val="0010199B"/>
    <w:rsid w:val="00101AF0"/>
    <w:rsid w:val="00102373"/>
    <w:rsid w:val="00102CCB"/>
    <w:rsid w:val="00103C45"/>
    <w:rsid w:val="00105491"/>
    <w:rsid w:val="00106484"/>
    <w:rsid w:val="001064EF"/>
    <w:rsid w:val="00106CE8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36C9"/>
    <w:rsid w:val="00113959"/>
    <w:rsid w:val="00113A3B"/>
    <w:rsid w:val="00114116"/>
    <w:rsid w:val="00114E8A"/>
    <w:rsid w:val="00115727"/>
    <w:rsid w:val="00115E00"/>
    <w:rsid w:val="00116C6E"/>
    <w:rsid w:val="00117A57"/>
    <w:rsid w:val="00120A1B"/>
    <w:rsid w:val="00121426"/>
    <w:rsid w:val="00121AEA"/>
    <w:rsid w:val="001227E3"/>
    <w:rsid w:val="001254CA"/>
    <w:rsid w:val="00125818"/>
    <w:rsid w:val="00125D76"/>
    <w:rsid w:val="001267E6"/>
    <w:rsid w:val="001279BC"/>
    <w:rsid w:val="00127BE1"/>
    <w:rsid w:val="00127CCF"/>
    <w:rsid w:val="001301F4"/>
    <w:rsid w:val="00130BA3"/>
    <w:rsid w:val="00130C17"/>
    <w:rsid w:val="00130E2E"/>
    <w:rsid w:val="0013131F"/>
    <w:rsid w:val="00131CF4"/>
    <w:rsid w:val="00132077"/>
    <w:rsid w:val="001325D4"/>
    <w:rsid w:val="00133596"/>
    <w:rsid w:val="00133B38"/>
    <w:rsid w:val="00133DED"/>
    <w:rsid w:val="00134021"/>
    <w:rsid w:val="001348DA"/>
    <w:rsid w:val="00135939"/>
    <w:rsid w:val="00135A13"/>
    <w:rsid w:val="00135A57"/>
    <w:rsid w:val="00136344"/>
    <w:rsid w:val="001373B9"/>
    <w:rsid w:val="00141263"/>
    <w:rsid w:val="00141CD8"/>
    <w:rsid w:val="00143012"/>
    <w:rsid w:val="00143502"/>
    <w:rsid w:val="00143EB9"/>
    <w:rsid w:val="0014413C"/>
    <w:rsid w:val="00144D59"/>
    <w:rsid w:val="00144F19"/>
    <w:rsid w:val="00145F73"/>
    <w:rsid w:val="00146BB7"/>
    <w:rsid w:val="00147051"/>
    <w:rsid w:val="00147221"/>
    <w:rsid w:val="001503E1"/>
    <w:rsid w:val="00150888"/>
    <w:rsid w:val="00150D7C"/>
    <w:rsid w:val="00150FCB"/>
    <w:rsid w:val="001510B1"/>
    <w:rsid w:val="001514DC"/>
    <w:rsid w:val="00153024"/>
    <w:rsid w:val="001535A0"/>
    <w:rsid w:val="001539A6"/>
    <w:rsid w:val="00154177"/>
    <w:rsid w:val="00154548"/>
    <w:rsid w:val="0015603A"/>
    <w:rsid w:val="00156D37"/>
    <w:rsid w:val="0015770A"/>
    <w:rsid w:val="001577B8"/>
    <w:rsid w:val="00157E17"/>
    <w:rsid w:val="001603AA"/>
    <w:rsid w:val="00160CB8"/>
    <w:rsid w:val="0016205C"/>
    <w:rsid w:val="0016233B"/>
    <w:rsid w:val="00162735"/>
    <w:rsid w:val="00163DAA"/>
    <w:rsid w:val="001643C4"/>
    <w:rsid w:val="0016446F"/>
    <w:rsid w:val="00166EEA"/>
    <w:rsid w:val="00167078"/>
    <w:rsid w:val="00167793"/>
    <w:rsid w:val="00170A6B"/>
    <w:rsid w:val="00170B51"/>
    <w:rsid w:val="00172E8D"/>
    <w:rsid w:val="00172F22"/>
    <w:rsid w:val="00173A05"/>
    <w:rsid w:val="0017415E"/>
    <w:rsid w:val="001743E5"/>
    <w:rsid w:val="001746FE"/>
    <w:rsid w:val="001753FC"/>
    <w:rsid w:val="00175EC3"/>
    <w:rsid w:val="001768F3"/>
    <w:rsid w:val="00176B5A"/>
    <w:rsid w:val="00176FC2"/>
    <w:rsid w:val="00176FE6"/>
    <w:rsid w:val="001772A5"/>
    <w:rsid w:val="00180C90"/>
    <w:rsid w:val="00181586"/>
    <w:rsid w:val="00181BA2"/>
    <w:rsid w:val="00184CFE"/>
    <w:rsid w:val="00186A37"/>
    <w:rsid w:val="00186AA2"/>
    <w:rsid w:val="001873F6"/>
    <w:rsid w:val="0018776A"/>
    <w:rsid w:val="0019043F"/>
    <w:rsid w:val="00191D71"/>
    <w:rsid w:val="00194E1E"/>
    <w:rsid w:val="00195BC9"/>
    <w:rsid w:val="001963E0"/>
    <w:rsid w:val="001A0872"/>
    <w:rsid w:val="001A0DE1"/>
    <w:rsid w:val="001A0E07"/>
    <w:rsid w:val="001A1435"/>
    <w:rsid w:val="001A56F6"/>
    <w:rsid w:val="001A5C9F"/>
    <w:rsid w:val="001A5EBE"/>
    <w:rsid w:val="001A60FD"/>
    <w:rsid w:val="001A6B36"/>
    <w:rsid w:val="001A7A2C"/>
    <w:rsid w:val="001B005D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4176"/>
    <w:rsid w:val="001C474F"/>
    <w:rsid w:val="001C4A01"/>
    <w:rsid w:val="001C4A71"/>
    <w:rsid w:val="001C4CC3"/>
    <w:rsid w:val="001C5586"/>
    <w:rsid w:val="001C5796"/>
    <w:rsid w:val="001C5DE7"/>
    <w:rsid w:val="001C7B9C"/>
    <w:rsid w:val="001D0CFB"/>
    <w:rsid w:val="001D1087"/>
    <w:rsid w:val="001D1375"/>
    <w:rsid w:val="001D2335"/>
    <w:rsid w:val="001D2C2B"/>
    <w:rsid w:val="001D2E3D"/>
    <w:rsid w:val="001D32FB"/>
    <w:rsid w:val="001D4BFB"/>
    <w:rsid w:val="001D6A0D"/>
    <w:rsid w:val="001D7DAC"/>
    <w:rsid w:val="001E11A9"/>
    <w:rsid w:val="001E1219"/>
    <w:rsid w:val="001E1468"/>
    <w:rsid w:val="001E307C"/>
    <w:rsid w:val="001E347F"/>
    <w:rsid w:val="001E489F"/>
    <w:rsid w:val="001E4C98"/>
    <w:rsid w:val="001E4DB3"/>
    <w:rsid w:val="001F0C10"/>
    <w:rsid w:val="001F0E66"/>
    <w:rsid w:val="001F0F46"/>
    <w:rsid w:val="001F1793"/>
    <w:rsid w:val="001F1A99"/>
    <w:rsid w:val="001F263A"/>
    <w:rsid w:val="001F27D3"/>
    <w:rsid w:val="001F340F"/>
    <w:rsid w:val="001F3B5A"/>
    <w:rsid w:val="001F4152"/>
    <w:rsid w:val="001F47C7"/>
    <w:rsid w:val="001F54BA"/>
    <w:rsid w:val="001F58E8"/>
    <w:rsid w:val="001F6470"/>
    <w:rsid w:val="001F6AFF"/>
    <w:rsid w:val="001F6FE2"/>
    <w:rsid w:val="0020029D"/>
    <w:rsid w:val="0020105B"/>
    <w:rsid w:val="0020273B"/>
    <w:rsid w:val="00202A87"/>
    <w:rsid w:val="002031AB"/>
    <w:rsid w:val="00203221"/>
    <w:rsid w:val="00204293"/>
    <w:rsid w:val="002044C8"/>
    <w:rsid w:val="00204833"/>
    <w:rsid w:val="002051DF"/>
    <w:rsid w:val="002055E2"/>
    <w:rsid w:val="00205820"/>
    <w:rsid w:val="00205CBB"/>
    <w:rsid w:val="002061BD"/>
    <w:rsid w:val="00207833"/>
    <w:rsid w:val="0020791E"/>
    <w:rsid w:val="00207AD5"/>
    <w:rsid w:val="00211561"/>
    <w:rsid w:val="00211F47"/>
    <w:rsid w:val="002120D7"/>
    <w:rsid w:val="00213E6F"/>
    <w:rsid w:val="00214DEB"/>
    <w:rsid w:val="0021590D"/>
    <w:rsid w:val="002168E5"/>
    <w:rsid w:val="00216A71"/>
    <w:rsid w:val="002205C5"/>
    <w:rsid w:val="00221380"/>
    <w:rsid w:val="00223458"/>
    <w:rsid w:val="00223D39"/>
    <w:rsid w:val="00224E30"/>
    <w:rsid w:val="00225AB1"/>
    <w:rsid w:val="002262A9"/>
    <w:rsid w:val="00227CBB"/>
    <w:rsid w:val="002301F9"/>
    <w:rsid w:val="00230DBC"/>
    <w:rsid w:val="00231442"/>
    <w:rsid w:val="00233814"/>
    <w:rsid w:val="00233E45"/>
    <w:rsid w:val="00234A0D"/>
    <w:rsid w:val="002351DB"/>
    <w:rsid w:val="00235661"/>
    <w:rsid w:val="002363AF"/>
    <w:rsid w:val="00237C3C"/>
    <w:rsid w:val="002402EC"/>
    <w:rsid w:val="002415D3"/>
    <w:rsid w:val="00241922"/>
    <w:rsid w:val="00241985"/>
    <w:rsid w:val="00243711"/>
    <w:rsid w:val="00245866"/>
    <w:rsid w:val="00245ED7"/>
    <w:rsid w:val="00245F2F"/>
    <w:rsid w:val="00247102"/>
    <w:rsid w:val="002474BD"/>
    <w:rsid w:val="002479F2"/>
    <w:rsid w:val="002512BE"/>
    <w:rsid w:val="00251F86"/>
    <w:rsid w:val="00252D91"/>
    <w:rsid w:val="002558C2"/>
    <w:rsid w:val="00256DA6"/>
    <w:rsid w:val="002570D5"/>
    <w:rsid w:val="00257886"/>
    <w:rsid w:val="002603B6"/>
    <w:rsid w:val="00260868"/>
    <w:rsid w:val="002611F8"/>
    <w:rsid w:val="00261474"/>
    <w:rsid w:val="002616E4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FE6"/>
    <w:rsid w:val="00274CE9"/>
    <w:rsid w:val="00275393"/>
    <w:rsid w:val="0027599E"/>
    <w:rsid w:val="00275B86"/>
    <w:rsid w:val="00275C0C"/>
    <w:rsid w:val="00276448"/>
    <w:rsid w:val="00276C86"/>
    <w:rsid w:val="002778BA"/>
    <w:rsid w:val="002805DF"/>
    <w:rsid w:val="00280BE8"/>
    <w:rsid w:val="00281C6C"/>
    <w:rsid w:val="0028224C"/>
    <w:rsid w:val="00282689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84F"/>
    <w:rsid w:val="002A383B"/>
    <w:rsid w:val="002A41FD"/>
    <w:rsid w:val="002A50D7"/>
    <w:rsid w:val="002A69FD"/>
    <w:rsid w:val="002A6D46"/>
    <w:rsid w:val="002A6D65"/>
    <w:rsid w:val="002A78F1"/>
    <w:rsid w:val="002B04E7"/>
    <w:rsid w:val="002B08C1"/>
    <w:rsid w:val="002B09C3"/>
    <w:rsid w:val="002B133D"/>
    <w:rsid w:val="002B1397"/>
    <w:rsid w:val="002B1E16"/>
    <w:rsid w:val="002B1FE5"/>
    <w:rsid w:val="002B310D"/>
    <w:rsid w:val="002B38B0"/>
    <w:rsid w:val="002B3A04"/>
    <w:rsid w:val="002B3C4A"/>
    <w:rsid w:val="002B4AAF"/>
    <w:rsid w:val="002B683A"/>
    <w:rsid w:val="002B7BE1"/>
    <w:rsid w:val="002C06A9"/>
    <w:rsid w:val="002C0720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87C"/>
    <w:rsid w:val="002D2A68"/>
    <w:rsid w:val="002D2F23"/>
    <w:rsid w:val="002D3206"/>
    <w:rsid w:val="002D36E3"/>
    <w:rsid w:val="002D4075"/>
    <w:rsid w:val="002D4C28"/>
    <w:rsid w:val="002D5445"/>
    <w:rsid w:val="002D5F94"/>
    <w:rsid w:val="002D693F"/>
    <w:rsid w:val="002E0202"/>
    <w:rsid w:val="002E1A2C"/>
    <w:rsid w:val="002E3754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606"/>
    <w:rsid w:val="00304B48"/>
    <w:rsid w:val="00304D45"/>
    <w:rsid w:val="003054BD"/>
    <w:rsid w:val="003059FB"/>
    <w:rsid w:val="003063B8"/>
    <w:rsid w:val="003069A6"/>
    <w:rsid w:val="003071DE"/>
    <w:rsid w:val="003115B2"/>
    <w:rsid w:val="0031193A"/>
    <w:rsid w:val="00312511"/>
    <w:rsid w:val="00313CE1"/>
    <w:rsid w:val="00314D31"/>
    <w:rsid w:val="00316531"/>
    <w:rsid w:val="00316A09"/>
    <w:rsid w:val="00320970"/>
    <w:rsid w:val="0032105B"/>
    <w:rsid w:val="003217CF"/>
    <w:rsid w:val="00322B01"/>
    <w:rsid w:val="003238B5"/>
    <w:rsid w:val="00323CB8"/>
    <w:rsid w:val="00323EEB"/>
    <w:rsid w:val="00324AB0"/>
    <w:rsid w:val="00324B55"/>
    <w:rsid w:val="0032576A"/>
    <w:rsid w:val="00326474"/>
    <w:rsid w:val="003265B6"/>
    <w:rsid w:val="003267BA"/>
    <w:rsid w:val="00326B0D"/>
    <w:rsid w:val="00327695"/>
    <w:rsid w:val="00330649"/>
    <w:rsid w:val="003308E2"/>
    <w:rsid w:val="00331B02"/>
    <w:rsid w:val="00332C03"/>
    <w:rsid w:val="0033360F"/>
    <w:rsid w:val="00334A09"/>
    <w:rsid w:val="00334B80"/>
    <w:rsid w:val="00334C29"/>
    <w:rsid w:val="00334C8F"/>
    <w:rsid w:val="00335273"/>
    <w:rsid w:val="00335608"/>
    <w:rsid w:val="00335A52"/>
    <w:rsid w:val="003370C1"/>
    <w:rsid w:val="00337423"/>
    <w:rsid w:val="0033775C"/>
    <w:rsid w:val="003379E2"/>
    <w:rsid w:val="00341060"/>
    <w:rsid w:val="003415F3"/>
    <w:rsid w:val="003417AB"/>
    <w:rsid w:val="00341825"/>
    <w:rsid w:val="00341856"/>
    <w:rsid w:val="0034371D"/>
    <w:rsid w:val="003440C8"/>
    <w:rsid w:val="0034425A"/>
    <w:rsid w:val="003448E7"/>
    <w:rsid w:val="00346403"/>
    <w:rsid w:val="003466D8"/>
    <w:rsid w:val="00347C14"/>
    <w:rsid w:val="0034DA67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D3D"/>
    <w:rsid w:val="00363C57"/>
    <w:rsid w:val="00363F7C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5E8D"/>
    <w:rsid w:val="00376709"/>
    <w:rsid w:val="0037751F"/>
    <w:rsid w:val="00380681"/>
    <w:rsid w:val="0038111B"/>
    <w:rsid w:val="00381D57"/>
    <w:rsid w:val="00384D23"/>
    <w:rsid w:val="003856C1"/>
    <w:rsid w:val="00385824"/>
    <w:rsid w:val="003860FF"/>
    <w:rsid w:val="0038FC04"/>
    <w:rsid w:val="00391826"/>
    <w:rsid w:val="00391984"/>
    <w:rsid w:val="00391A51"/>
    <w:rsid w:val="00392683"/>
    <w:rsid w:val="00392732"/>
    <w:rsid w:val="003927B6"/>
    <w:rsid w:val="00392F21"/>
    <w:rsid w:val="00393449"/>
    <w:rsid w:val="003936A7"/>
    <w:rsid w:val="00393911"/>
    <w:rsid w:val="003940D2"/>
    <w:rsid w:val="0039472E"/>
    <w:rsid w:val="00394C3E"/>
    <w:rsid w:val="00395322"/>
    <w:rsid w:val="00395327"/>
    <w:rsid w:val="00395456"/>
    <w:rsid w:val="00395762"/>
    <w:rsid w:val="00395D7E"/>
    <w:rsid w:val="00395EDB"/>
    <w:rsid w:val="00396E77"/>
    <w:rsid w:val="00397033"/>
    <w:rsid w:val="003974D6"/>
    <w:rsid w:val="003978AF"/>
    <w:rsid w:val="00399ECE"/>
    <w:rsid w:val="003A0041"/>
    <w:rsid w:val="003A0CDC"/>
    <w:rsid w:val="003A11B2"/>
    <w:rsid w:val="003A1B19"/>
    <w:rsid w:val="003A2088"/>
    <w:rsid w:val="003A25E5"/>
    <w:rsid w:val="003A284D"/>
    <w:rsid w:val="003A32A4"/>
    <w:rsid w:val="003A41AA"/>
    <w:rsid w:val="003A4C18"/>
    <w:rsid w:val="003A4D66"/>
    <w:rsid w:val="003A643A"/>
    <w:rsid w:val="003A6CCC"/>
    <w:rsid w:val="003A6DC2"/>
    <w:rsid w:val="003A7182"/>
    <w:rsid w:val="003AD7A8"/>
    <w:rsid w:val="003B01C7"/>
    <w:rsid w:val="003B027B"/>
    <w:rsid w:val="003B037D"/>
    <w:rsid w:val="003B0E8C"/>
    <w:rsid w:val="003B21D6"/>
    <w:rsid w:val="003B28CA"/>
    <w:rsid w:val="003B3A22"/>
    <w:rsid w:val="003B75B8"/>
    <w:rsid w:val="003C3774"/>
    <w:rsid w:val="003C404C"/>
    <w:rsid w:val="003C484C"/>
    <w:rsid w:val="003C6AC0"/>
    <w:rsid w:val="003C6F6F"/>
    <w:rsid w:val="003D0836"/>
    <w:rsid w:val="003D0B1A"/>
    <w:rsid w:val="003D207B"/>
    <w:rsid w:val="003D324E"/>
    <w:rsid w:val="003D3E3E"/>
    <w:rsid w:val="003D4520"/>
    <w:rsid w:val="003D4AF6"/>
    <w:rsid w:val="003D4B19"/>
    <w:rsid w:val="003D5040"/>
    <w:rsid w:val="003D5E3D"/>
    <w:rsid w:val="003D609B"/>
    <w:rsid w:val="003D7124"/>
    <w:rsid w:val="003D7687"/>
    <w:rsid w:val="003E08B4"/>
    <w:rsid w:val="003E1F57"/>
    <w:rsid w:val="003E2781"/>
    <w:rsid w:val="003E3A3F"/>
    <w:rsid w:val="003E4285"/>
    <w:rsid w:val="003E4D3D"/>
    <w:rsid w:val="003E4F01"/>
    <w:rsid w:val="003E539B"/>
    <w:rsid w:val="003E67A1"/>
    <w:rsid w:val="003E6DDD"/>
    <w:rsid w:val="003E7122"/>
    <w:rsid w:val="003F07A1"/>
    <w:rsid w:val="003F0818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EF"/>
    <w:rsid w:val="004009CC"/>
    <w:rsid w:val="00400E93"/>
    <w:rsid w:val="004012D3"/>
    <w:rsid w:val="004021DB"/>
    <w:rsid w:val="004023D6"/>
    <w:rsid w:val="00402AA9"/>
    <w:rsid w:val="00403A05"/>
    <w:rsid w:val="00403BD9"/>
    <w:rsid w:val="00404106"/>
    <w:rsid w:val="00406002"/>
    <w:rsid w:val="004064E3"/>
    <w:rsid w:val="00406DFF"/>
    <w:rsid w:val="004071C7"/>
    <w:rsid w:val="004075F6"/>
    <w:rsid w:val="004079BB"/>
    <w:rsid w:val="00410B4B"/>
    <w:rsid w:val="00411EA8"/>
    <w:rsid w:val="00412239"/>
    <w:rsid w:val="00412EA8"/>
    <w:rsid w:val="004130E9"/>
    <w:rsid w:val="0041342D"/>
    <w:rsid w:val="004140B9"/>
    <w:rsid w:val="00414A92"/>
    <w:rsid w:val="004154C9"/>
    <w:rsid w:val="00417171"/>
    <w:rsid w:val="0042164B"/>
    <w:rsid w:val="0042221A"/>
    <w:rsid w:val="00423926"/>
    <w:rsid w:val="004260FC"/>
    <w:rsid w:val="00426BBC"/>
    <w:rsid w:val="00426DF7"/>
    <w:rsid w:val="00426E9B"/>
    <w:rsid w:val="00427F65"/>
    <w:rsid w:val="00428BCF"/>
    <w:rsid w:val="00430D48"/>
    <w:rsid w:val="00430ECB"/>
    <w:rsid w:val="00431304"/>
    <w:rsid w:val="00431FF0"/>
    <w:rsid w:val="0043267E"/>
    <w:rsid w:val="00432AF9"/>
    <w:rsid w:val="00433761"/>
    <w:rsid w:val="00433ED6"/>
    <w:rsid w:val="004353D1"/>
    <w:rsid w:val="00436825"/>
    <w:rsid w:val="00436D1F"/>
    <w:rsid w:val="00437BDB"/>
    <w:rsid w:val="00437E7D"/>
    <w:rsid w:val="0044047C"/>
    <w:rsid w:val="00441A23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4B01"/>
    <w:rsid w:val="00455AD3"/>
    <w:rsid w:val="0045618C"/>
    <w:rsid w:val="0045671D"/>
    <w:rsid w:val="00456971"/>
    <w:rsid w:val="004570EC"/>
    <w:rsid w:val="00457953"/>
    <w:rsid w:val="004600A1"/>
    <w:rsid w:val="00460D5A"/>
    <w:rsid w:val="00461241"/>
    <w:rsid w:val="00461F18"/>
    <w:rsid w:val="004621B5"/>
    <w:rsid w:val="00462E90"/>
    <w:rsid w:val="00464264"/>
    <w:rsid w:val="00465143"/>
    <w:rsid w:val="00467088"/>
    <w:rsid w:val="0046722D"/>
    <w:rsid w:val="004677F1"/>
    <w:rsid w:val="00467ED7"/>
    <w:rsid w:val="00467FC7"/>
    <w:rsid w:val="004707F5"/>
    <w:rsid w:val="00470EF8"/>
    <w:rsid w:val="004712F6"/>
    <w:rsid w:val="0047287C"/>
    <w:rsid w:val="00472B5B"/>
    <w:rsid w:val="00473DF9"/>
    <w:rsid w:val="00476074"/>
    <w:rsid w:val="004763C7"/>
    <w:rsid w:val="00476F28"/>
    <w:rsid w:val="00477089"/>
    <w:rsid w:val="0048072C"/>
    <w:rsid w:val="00480BAB"/>
    <w:rsid w:val="00480D1F"/>
    <w:rsid w:val="00481832"/>
    <w:rsid w:val="00481F55"/>
    <w:rsid w:val="00484878"/>
    <w:rsid w:val="00487DD9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1C36"/>
    <w:rsid w:val="004A265C"/>
    <w:rsid w:val="004A37CF"/>
    <w:rsid w:val="004A3AD6"/>
    <w:rsid w:val="004A581A"/>
    <w:rsid w:val="004A7F69"/>
    <w:rsid w:val="004B00B6"/>
    <w:rsid w:val="004B05DC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A26"/>
    <w:rsid w:val="004C07E7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57F2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52B"/>
    <w:rsid w:val="004D7CCF"/>
    <w:rsid w:val="004E1A9A"/>
    <w:rsid w:val="004E1F25"/>
    <w:rsid w:val="004E32EB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184"/>
    <w:rsid w:val="004F6CCD"/>
    <w:rsid w:val="004F7003"/>
    <w:rsid w:val="004F70A6"/>
    <w:rsid w:val="00501143"/>
    <w:rsid w:val="005011AB"/>
    <w:rsid w:val="005011B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10773"/>
    <w:rsid w:val="00511A83"/>
    <w:rsid w:val="00511ABE"/>
    <w:rsid w:val="00512BCE"/>
    <w:rsid w:val="00513114"/>
    <w:rsid w:val="005138AE"/>
    <w:rsid w:val="00514992"/>
    <w:rsid w:val="0051562F"/>
    <w:rsid w:val="0051627A"/>
    <w:rsid w:val="0051654D"/>
    <w:rsid w:val="00517B34"/>
    <w:rsid w:val="0052012C"/>
    <w:rsid w:val="005212CD"/>
    <w:rsid w:val="005214B2"/>
    <w:rsid w:val="00521BB0"/>
    <w:rsid w:val="00522AA1"/>
    <w:rsid w:val="00522BF9"/>
    <w:rsid w:val="00523F2F"/>
    <w:rsid w:val="005249BB"/>
    <w:rsid w:val="00524E45"/>
    <w:rsid w:val="005269D6"/>
    <w:rsid w:val="005303ED"/>
    <w:rsid w:val="005305C0"/>
    <w:rsid w:val="005309AD"/>
    <w:rsid w:val="005327FE"/>
    <w:rsid w:val="00532C22"/>
    <w:rsid w:val="00533B2A"/>
    <w:rsid w:val="00533CE4"/>
    <w:rsid w:val="0053463D"/>
    <w:rsid w:val="0053483B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3A93"/>
    <w:rsid w:val="00544270"/>
    <w:rsid w:val="0054509B"/>
    <w:rsid w:val="005450CF"/>
    <w:rsid w:val="0054560F"/>
    <w:rsid w:val="00545FB1"/>
    <w:rsid w:val="005473ED"/>
    <w:rsid w:val="005475D2"/>
    <w:rsid w:val="00547B92"/>
    <w:rsid w:val="00547C25"/>
    <w:rsid w:val="00550D77"/>
    <w:rsid w:val="00551234"/>
    <w:rsid w:val="00553128"/>
    <w:rsid w:val="00553193"/>
    <w:rsid w:val="0055420A"/>
    <w:rsid w:val="00554406"/>
    <w:rsid w:val="00556E85"/>
    <w:rsid w:val="00556FBF"/>
    <w:rsid w:val="0055745B"/>
    <w:rsid w:val="0055750A"/>
    <w:rsid w:val="005579CA"/>
    <w:rsid w:val="00562A8D"/>
    <w:rsid w:val="00562EF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96A"/>
    <w:rsid w:val="00570A5A"/>
    <w:rsid w:val="0057127C"/>
    <w:rsid w:val="00571F01"/>
    <w:rsid w:val="00571F4D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7ED8C"/>
    <w:rsid w:val="0058010A"/>
    <w:rsid w:val="0058137C"/>
    <w:rsid w:val="00581A9E"/>
    <w:rsid w:val="00582281"/>
    <w:rsid w:val="00582736"/>
    <w:rsid w:val="0058313C"/>
    <w:rsid w:val="00583321"/>
    <w:rsid w:val="00583939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7C"/>
    <w:rsid w:val="005A27F9"/>
    <w:rsid w:val="005A32C9"/>
    <w:rsid w:val="005A4395"/>
    <w:rsid w:val="005A4911"/>
    <w:rsid w:val="005A4B85"/>
    <w:rsid w:val="005A5C96"/>
    <w:rsid w:val="005A61B0"/>
    <w:rsid w:val="005A62D7"/>
    <w:rsid w:val="005A6952"/>
    <w:rsid w:val="005A6B71"/>
    <w:rsid w:val="005A701D"/>
    <w:rsid w:val="005A71FC"/>
    <w:rsid w:val="005A7303"/>
    <w:rsid w:val="005B1403"/>
    <w:rsid w:val="005B31D8"/>
    <w:rsid w:val="005B363A"/>
    <w:rsid w:val="005B3F65"/>
    <w:rsid w:val="005B5060"/>
    <w:rsid w:val="005B515F"/>
    <w:rsid w:val="005B51B1"/>
    <w:rsid w:val="005B57A0"/>
    <w:rsid w:val="005B5959"/>
    <w:rsid w:val="005B5CDC"/>
    <w:rsid w:val="005B69D2"/>
    <w:rsid w:val="005B70DC"/>
    <w:rsid w:val="005B749E"/>
    <w:rsid w:val="005B7628"/>
    <w:rsid w:val="005C01D0"/>
    <w:rsid w:val="005C0A49"/>
    <w:rsid w:val="005C0BA3"/>
    <w:rsid w:val="005C0FB9"/>
    <w:rsid w:val="005C2E99"/>
    <w:rsid w:val="005C33EE"/>
    <w:rsid w:val="005C3899"/>
    <w:rsid w:val="005C550D"/>
    <w:rsid w:val="005C5CE2"/>
    <w:rsid w:val="005C7D62"/>
    <w:rsid w:val="005D0685"/>
    <w:rsid w:val="005D33A1"/>
    <w:rsid w:val="005D3F9F"/>
    <w:rsid w:val="005D4FA0"/>
    <w:rsid w:val="005D563C"/>
    <w:rsid w:val="005D591E"/>
    <w:rsid w:val="005D5AE4"/>
    <w:rsid w:val="005D5E55"/>
    <w:rsid w:val="005D6263"/>
    <w:rsid w:val="005D6A63"/>
    <w:rsid w:val="005D70F6"/>
    <w:rsid w:val="005D74BC"/>
    <w:rsid w:val="005E1063"/>
    <w:rsid w:val="005E1D9D"/>
    <w:rsid w:val="005E269A"/>
    <w:rsid w:val="005E3A9F"/>
    <w:rsid w:val="005E4C88"/>
    <w:rsid w:val="005E54DF"/>
    <w:rsid w:val="005E5CF3"/>
    <w:rsid w:val="005E7C79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7CC2"/>
    <w:rsid w:val="006005F8"/>
    <w:rsid w:val="006008CF"/>
    <w:rsid w:val="00601505"/>
    <w:rsid w:val="00602B93"/>
    <w:rsid w:val="006041FD"/>
    <w:rsid w:val="0060623E"/>
    <w:rsid w:val="00610939"/>
    <w:rsid w:val="00610AD6"/>
    <w:rsid w:val="00610FF2"/>
    <w:rsid w:val="0061113F"/>
    <w:rsid w:val="00613683"/>
    <w:rsid w:val="00614D25"/>
    <w:rsid w:val="00614D68"/>
    <w:rsid w:val="0061520F"/>
    <w:rsid w:val="00615765"/>
    <w:rsid w:val="00615853"/>
    <w:rsid w:val="0061618F"/>
    <w:rsid w:val="00616274"/>
    <w:rsid w:val="006176CD"/>
    <w:rsid w:val="00617F25"/>
    <w:rsid w:val="0061C9C7"/>
    <w:rsid w:val="006201EF"/>
    <w:rsid w:val="00622028"/>
    <w:rsid w:val="0062223B"/>
    <w:rsid w:val="00622A05"/>
    <w:rsid w:val="00622C93"/>
    <w:rsid w:val="00625219"/>
    <w:rsid w:val="00625390"/>
    <w:rsid w:val="006253DC"/>
    <w:rsid w:val="006256B0"/>
    <w:rsid w:val="006262F2"/>
    <w:rsid w:val="006301FF"/>
    <w:rsid w:val="0063030A"/>
    <w:rsid w:val="00630D4F"/>
    <w:rsid w:val="00632371"/>
    <w:rsid w:val="0063360A"/>
    <w:rsid w:val="00634961"/>
    <w:rsid w:val="00635F01"/>
    <w:rsid w:val="00637B8A"/>
    <w:rsid w:val="00640725"/>
    <w:rsid w:val="00641F39"/>
    <w:rsid w:val="006424AE"/>
    <w:rsid w:val="00643CB6"/>
    <w:rsid w:val="00644796"/>
    <w:rsid w:val="00644EB8"/>
    <w:rsid w:val="00644EFA"/>
    <w:rsid w:val="0064563B"/>
    <w:rsid w:val="0064651E"/>
    <w:rsid w:val="00646E5B"/>
    <w:rsid w:val="006479CC"/>
    <w:rsid w:val="0064F99C"/>
    <w:rsid w:val="00650F0D"/>
    <w:rsid w:val="00650FB3"/>
    <w:rsid w:val="00651651"/>
    <w:rsid w:val="00652441"/>
    <w:rsid w:val="00653019"/>
    <w:rsid w:val="00653A70"/>
    <w:rsid w:val="00654D47"/>
    <w:rsid w:val="00657DDE"/>
    <w:rsid w:val="00657F88"/>
    <w:rsid w:val="006602A8"/>
    <w:rsid w:val="006608A2"/>
    <w:rsid w:val="00660E0A"/>
    <w:rsid w:val="006618F3"/>
    <w:rsid w:val="00662281"/>
    <w:rsid w:val="00663505"/>
    <w:rsid w:val="00663A88"/>
    <w:rsid w:val="006641DC"/>
    <w:rsid w:val="006642D2"/>
    <w:rsid w:val="006645E8"/>
    <w:rsid w:val="00664EBB"/>
    <w:rsid w:val="00666146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80717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66A8"/>
    <w:rsid w:val="00686771"/>
    <w:rsid w:val="00687586"/>
    <w:rsid w:val="00690702"/>
    <w:rsid w:val="00691B2A"/>
    <w:rsid w:val="00692010"/>
    <w:rsid w:val="006955C8"/>
    <w:rsid w:val="00696EFC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3A6"/>
    <w:rsid w:val="006A65EE"/>
    <w:rsid w:val="006B0D2C"/>
    <w:rsid w:val="006B1CC5"/>
    <w:rsid w:val="006B1EC0"/>
    <w:rsid w:val="006B27D4"/>
    <w:rsid w:val="006B31D7"/>
    <w:rsid w:val="006B4C5B"/>
    <w:rsid w:val="006B4D33"/>
    <w:rsid w:val="006B52B4"/>
    <w:rsid w:val="006B536D"/>
    <w:rsid w:val="006B5D7F"/>
    <w:rsid w:val="006B68FE"/>
    <w:rsid w:val="006B6A29"/>
    <w:rsid w:val="006B7F32"/>
    <w:rsid w:val="006C27CB"/>
    <w:rsid w:val="006C33DE"/>
    <w:rsid w:val="006C5235"/>
    <w:rsid w:val="006C59A4"/>
    <w:rsid w:val="006C5F99"/>
    <w:rsid w:val="006C6E56"/>
    <w:rsid w:val="006D0882"/>
    <w:rsid w:val="006D09BC"/>
    <w:rsid w:val="006D1926"/>
    <w:rsid w:val="006D2865"/>
    <w:rsid w:val="006D28A9"/>
    <w:rsid w:val="006D6091"/>
    <w:rsid w:val="006D64C5"/>
    <w:rsid w:val="006E1BBB"/>
    <w:rsid w:val="006E1F11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30D6"/>
    <w:rsid w:val="006F48A1"/>
    <w:rsid w:val="006F509D"/>
    <w:rsid w:val="006F53FA"/>
    <w:rsid w:val="006F5556"/>
    <w:rsid w:val="006F56F6"/>
    <w:rsid w:val="006F5C55"/>
    <w:rsid w:val="006F5EAA"/>
    <w:rsid w:val="006F5F40"/>
    <w:rsid w:val="006F612F"/>
    <w:rsid w:val="006F6865"/>
    <w:rsid w:val="006F7254"/>
    <w:rsid w:val="006F7F62"/>
    <w:rsid w:val="00700331"/>
    <w:rsid w:val="0070299E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BE7"/>
    <w:rsid w:val="00722F2A"/>
    <w:rsid w:val="0072432D"/>
    <w:rsid w:val="007246C9"/>
    <w:rsid w:val="00725819"/>
    <w:rsid w:val="00725EC6"/>
    <w:rsid w:val="00726DE3"/>
    <w:rsid w:val="00727BC9"/>
    <w:rsid w:val="00727C94"/>
    <w:rsid w:val="00730BF4"/>
    <w:rsid w:val="00730C54"/>
    <w:rsid w:val="00731AC6"/>
    <w:rsid w:val="00732349"/>
    <w:rsid w:val="00733C5A"/>
    <w:rsid w:val="007342DA"/>
    <w:rsid w:val="0073434B"/>
    <w:rsid w:val="00735079"/>
    <w:rsid w:val="007359CC"/>
    <w:rsid w:val="00736CC5"/>
    <w:rsid w:val="00740CF5"/>
    <w:rsid w:val="00741109"/>
    <w:rsid w:val="00742814"/>
    <w:rsid w:val="0074382A"/>
    <w:rsid w:val="00745294"/>
    <w:rsid w:val="0074598E"/>
    <w:rsid w:val="0074602A"/>
    <w:rsid w:val="007472FD"/>
    <w:rsid w:val="007479AA"/>
    <w:rsid w:val="00750D29"/>
    <w:rsid w:val="00750FF9"/>
    <w:rsid w:val="007513F0"/>
    <w:rsid w:val="00751904"/>
    <w:rsid w:val="00752786"/>
    <w:rsid w:val="00753983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3967"/>
    <w:rsid w:val="007748EB"/>
    <w:rsid w:val="00775210"/>
    <w:rsid w:val="00775274"/>
    <w:rsid w:val="0077529E"/>
    <w:rsid w:val="00775BC2"/>
    <w:rsid w:val="00776E6F"/>
    <w:rsid w:val="00777AF2"/>
    <w:rsid w:val="007809F7"/>
    <w:rsid w:val="00780BF5"/>
    <w:rsid w:val="00780C92"/>
    <w:rsid w:val="0078157F"/>
    <w:rsid w:val="007829D4"/>
    <w:rsid w:val="00782D21"/>
    <w:rsid w:val="00783E2F"/>
    <w:rsid w:val="00790471"/>
    <w:rsid w:val="007916F8"/>
    <w:rsid w:val="0079448B"/>
    <w:rsid w:val="0079571A"/>
    <w:rsid w:val="00795B06"/>
    <w:rsid w:val="00795EAB"/>
    <w:rsid w:val="00796EFE"/>
    <w:rsid w:val="0079790C"/>
    <w:rsid w:val="007A0B68"/>
    <w:rsid w:val="007A0D01"/>
    <w:rsid w:val="007A0ED9"/>
    <w:rsid w:val="007A4B0A"/>
    <w:rsid w:val="007A4EF0"/>
    <w:rsid w:val="007A59E0"/>
    <w:rsid w:val="007A6371"/>
    <w:rsid w:val="007A6C5A"/>
    <w:rsid w:val="007A6CA2"/>
    <w:rsid w:val="007B24C2"/>
    <w:rsid w:val="007B3D37"/>
    <w:rsid w:val="007B6CB5"/>
    <w:rsid w:val="007B78B8"/>
    <w:rsid w:val="007C0A7B"/>
    <w:rsid w:val="007C2B15"/>
    <w:rsid w:val="007C2C1B"/>
    <w:rsid w:val="007C38F3"/>
    <w:rsid w:val="007C4723"/>
    <w:rsid w:val="007C4988"/>
    <w:rsid w:val="007C4C9A"/>
    <w:rsid w:val="007C56F8"/>
    <w:rsid w:val="007C5A6D"/>
    <w:rsid w:val="007C5A7E"/>
    <w:rsid w:val="007C62C7"/>
    <w:rsid w:val="007C67FB"/>
    <w:rsid w:val="007C691A"/>
    <w:rsid w:val="007C71A0"/>
    <w:rsid w:val="007C73C6"/>
    <w:rsid w:val="007C772E"/>
    <w:rsid w:val="007D04D1"/>
    <w:rsid w:val="007D0706"/>
    <w:rsid w:val="007D30E6"/>
    <w:rsid w:val="007D535E"/>
    <w:rsid w:val="007D7E9F"/>
    <w:rsid w:val="007E0115"/>
    <w:rsid w:val="007E018C"/>
    <w:rsid w:val="007E1031"/>
    <w:rsid w:val="007E148F"/>
    <w:rsid w:val="007E15F5"/>
    <w:rsid w:val="007E1D17"/>
    <w:rsid w:val="007E2241"/>
    <w:rsid w:val="007E23F3"/>
    <w:rsid w:val="007E29A7"/>
    <w:rsid w:val="007E2C24"/>
    <w:rsid w:val="007E3395"/>
    <w:rsid w:val="007E378B"/>
    <w:rsid w:val="007E3ABA"/>
    <w:rsid w:val="007E3B15"/>
    <w:rsid w:val="007E4A54"/>
    <w:rsid w:val="007E4C14"/>
    <w:rsid w:val="007E4EF4"/>
    <w:rsid w:val="007E5398"/>
    <w:rsid w:val="007E6232"/>
    <w:rsid w:val="007E6290"/>
    <w:rsid w:val="007E787D"/>
    <w:rsid w:val="007E7884"/>
    <w:rsid w:val="007E7E6B"/>
    <w:rsid w:val="007F0716"/>
    <w:rsid w:val="007F0997"/>
    <w:rsid w:val="007F0F21"/>
    <w:rsid w:val="007F2906"/>
    <w:rsid w:val="007F2A10"/>
    <w:rsid w:val="007F2C83"/>
    <w:rsid w:val="007F369A"/>
    <w:rsid w:val="007F3DB0"/>
    <w:rsid w:val="007F40E3"/>
    <w:rsid w:val="007F57ED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07FD2"/>
    <w:rsid w:val="008107A7"/>
    <w:rsid w:val="00810957"/>
    <w:rsid w:val="00810B7E"/>
    <w:rsid w:val="00810D56"/>
    <w:rsid w:val="00812951"/>
    <w:rsid w:val="008129FC"/>
    <w:rsid w:val="0081369C"/>
    <w:rsid w:val="00813D30"/>
    <w:rsid w:val="00814736"/>
    <w:rsid w:val="00814BB0"/>
    <w:rsid w:val="00814CB0"/>
    <w:rsid w:val="00815F6A"/>
    <w:rsid w:val="008164B3"/>
    <w:rsid w:val="008170ED"/>
    <w:rsid w:val="00817868"/>
    <w:rsid w:val="00820410"/>
    <w:rsid w:val="00821A56"/>
    <w:rsid w:val="008220CF"/>
    <w:rsid w:val="00823B05"/>
    <w:rsid w:val="00823CFF"/>
    <w:rsid w:val="00825515"/>
    <w:rsid w:val="008262E7"/>
    <w:rsid w:val="00827A90"/>
    <w:rsid w:val="0083280D"/>
    <w:rsid w:val="0083294B"/>
    <w:rsid w:val="00832D28"/>
    <w:rsid w:val="00833AE5"/>
    <w:rsid w:val="00834140"/>
    <w:rsid w:val="00834941"/>
    <w:rsid w:val="008349C5"/>
    <w:rsid w:val="00834EF5"/>
    <w:rsid w:val="00835183"/>
    <w:rsid w:val="008351A3"/>
    <w:rsid w:val="00837617"/>
    <w:rsid w:val="00840928"/>
    <w:rsid w:val="00840A2D"/>
    <w:rsid w:val="00841E58"/>
    <w:rsid w:val="00842250"/>
    <w:rsid w:val="00843729"/>
    <w:rsid w:val="00843C58"/>
    <w:rsid w:val="00845CEE"/>
    <w:rsid w:val="008467B6"/>
    <w:rsid w:val="008469E2"/>
    <w:rsid w:val="00850CBC"/>
    <w:rsid w:val="0085127B"/>
    <w:rsid w:val="008514B6"/>
    <w:rsid w:val="00851B90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289B"/>
    <w:rsid w:val="008635F1"/>
    <w:rsid w:val="00864D6F"/>
    <w:rsid w:val="00865692"/>
    <w:rsid w:val="00865992"/>
    <w:rsid w:val="00865B29"/>
    <w:rsid w:val="00866496"/>
    <w:rsid w:val="008665C4"/>
    <w:rsid w:val="00870165"/>
    <w:rsid w:val="00870A06"/>
    <w:rsid w:val="008711CC"/>
    <w:rsid w:val="008727EC"/>
    <w:rsid w:val="008744DC"/>
    <w:rsid w:val="008745C3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93C"/>
    <w:rsid w:val="00885EAE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472D"/>
    <w:rsid w:val="008953EA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0C5"/>
    <w:rsid w:val="008A733E"/>
    <w:rsid w:val="008B0C8C"/>
    <w:rsid w:val="008B1EE7"/>
    <w:rsid w:val="008B27DF"/>
    <w:rsid w:val="008B3236"/>
    <w:rsid w:val="008B3A8B"/>
    <w:rsid w:val="008B4C67"/>
    <w:rsid w:val="008B554E"/>
    <w:rsid w:val="008B5AC9"/>
    <w:rsid w:val="008B7521"/>
    <w:rsid w:val="008B7532"/>
    <w:rsid w:val="008B7C0C"/>
    <w:rsid w:val="008C16CA"/>
    <w:rsid w:val="008C16E7"/>
    <w:rsid w:val="008C1F1B"/>
    <w:rsid w:val="008C2D4D"/>
    <w:rsid w:val="008C3678"/>
    <w:rsid w:val="008C37D8"/>
    <w:rsid w:val="008C404E"/>
    <w:rsid w:val="008C4325"/>
    <w:rsid w:val="008C4911"/>
    <w:rsid w:val="008C51B0"/>
    <w:rsid w:val="008C5314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AD1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F61"/>
    <w:rsid w:val="008E52B2"/>
    <w:rsid w:val="008E7375"/>
    <w:rsid w:val="008F001D"/>
    <w:rsid w:val="008F0491"/>
    <w:rsid w:val="008F0DCA"/>
    <w:rsid w:val="008F1474"/>
    <w:rsid w:val="008F363A"/>
    <w:rsid w:val="008F37C0"/>
    <w:rsid w:val="008F55E6"/>
    <w:rsid w:val="008F692B"/>
    <w:rsid w:val="008F6959"/>
    <w:rsid w:val="008F6E83"/>
    <w:rsid w:val="009001AB"/>
    <w:rsid w:val="00901097"/>
    <w:rsid w:val="009010AD"/>
    <w:rsid w:val="0090242C"/>
    <w:rsid w:val="009029CA"/>
    <w:rsid w:val="00902C41"/>
    <w:rsid w:val="00902F8F"/>
    <w:rsid w:val="00903398"/>
    <w:rsid w:val="0090345A"/>
    <w:rsid w:val="009068E6"/>
    <w:rsid w:val="00906CE0"/>
    <w:rsid w:val="00906E50"/>
    <w:rsid w:val="0090740E"/>
    <w:rsid w:val="00910A53"/>
    <w:rsid w:val="00911652"/>
    <w:rsid w:val="00911687"/>
    <w:rsid w:val="0091340D"/>
    <w:rsid w:val="00914656"/>
    <w:rsid w:val="00914C4C"/>
    <w:rsid w:val="009161A9"/>
    <w:rsid w:val="00916481"/>
    <w:rsid w:val="00917C3B"/>
    <w:rsid w:val="0091DBB4"/>
    <w:rsid w:val="00922F02"/>
    <w:rsid w:val="00924A8B"/>
    <w:rsid w:val="009264B7"/>
    <w:rsid w:val="009270F3"/>
    <w:rsid w:val="00927905"/>
    <w:rsid w:val="0092F14F"/>
    <w:rsid w:val="0093050D"/>
    <w:rsid w:val="00930983"/>
    <w:rsid w:val="00931189"/>
    <w:rsid w:val="009313CB"/>
    <w:rsid w:val="00931FE3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4BCA"/>
    <w:rsid w:val="00945487"/>
    <w:rsid w:val="0094613F"/>
    <w:rsid w:val="00947848"/>
    <w:rsid w:val="00947E41"/>
    <w:rsid w:val="00950995"/>
    <w:rsid w:val="00951384"/>
    <w:rsid w:val="00951C2E"/>
    <w:rsid w:val="00952B83"/>
    <w:rsid w:val="00952C8B"/>
    <w:rsid w:val="009537A3"/>
    <w:rsid w:val="0095443A"/>
    <w:rsid w:val="00955B83"/>
    <w:rsid w:val="00956F9C"/>
    <w:rsid w:val="009576B1"/>
    <w:rsid w:val="00960FE7"/>
    <w:rsid w:val="0096113A"/>
    <w:rsid w:val="00962324"/>
    <w:rsid w:val="00963F06"/>
    <w:rsid w:val="00965399"/>
    <w:rsid w:val="009657D1"/>
    <w:rsid w:val="009661F0"/>
    <w:rsid w:val="009664E7"/>
    <w:rsid w:val="009666A5"/>
    <w:rsid w:val="0096678E"/>
    <w:rsid w:val="009669EA"/>
    <w:rsid w:val="00966EDD"/>
    <w:rsid w:val="00967BCF"/>
    <w:rsid w:val="00970340"/>
    <w:rsid w:val="00970A18"/>
    <w:rsid w:val="00970B51"/>
    <w:rsid w:val="00971A0D"/>
    <w:rsid w:val="00972384"/>
    <w:rsid w:val="009736F5"/>
    <w:rsid w:val="00973780"/>
    <w:rsid w:val="00973955"/>
    <w:rsid w:val="00973AD7"/>
    <w:rsid w:val="009740A2"/>
    <w:rsid w:val="00975B6A"/>
    <w:rsid w:val="0097617A"/>
    <w:rsid w:val="00976506"/>
    <w:rsid w:val="0097725B"/>
    <w:rsid w:val="00977390"/>
    <w:rsid w:val="009777EC"/>
    <w:rsid w:val="00977832"/>
    <w:rsid w:val="009811E6"/>
    <w:rsid w:val="009816BC"/>
    <w:rsid w:val="009836EE"/>
    <w:rsid w:val="00984222"/>
    <w:rsid w:val="009843E4"/>
    <w:rsid w:val="00984A4A"/>
    <w:rsid w:val="0098502A"/>
    <w:rsid w:val="00985051"/>
    <w:rsid w:val="00986224"/>
    <w:rsid w:val="00986E59"/>
    <w:rsid w:val="00987164"/>
    <w:rsid w:val="0098755D"/>
    <w:rsid w:val="00990C06"/>
    <w:rsid w:val="00991710"/>
    <w:rsid w:val="00991C8E"/>
    <w:rsid w:val="00994F16"/>
    <w:rsid w:val="0099585B"/>
    <w:rsid w:val="00996004"/>
    <w:rsid w:val="00996BA5"/>
    <w:rsid w:val="009A0970"/>
    <w:rsid w:val="009A0CA5"/>
    <w:rsid w:val="009A1F88"/>
    <w:rsid w:val="009A27FE"/>
    <w:rsid w:val="009A2B22"/>
    <w:rsid w:val="009A3F65"/>
    <w:rsid w:val="009A4448"/>
    <w:rsid w:val="009A5402"/>
    <w:rsid w:val="009A5669"/>
    <w:rsid w:val="009A5CC6"/>
    <w:rsid w:val="009A646D"/>
    <w:rsid w:val="009A66E1"/>
    <w:rsid w:val="009A738D"/>
    <w:rsid w:val="009B11EF"/>
    <w:rsid w:val="009B257B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C017B"/>
    <w:rsid w:val="009C1C7D"/>
    <w:rsid w:val="009C1E55"/>
    <w:rsid w:val="009C1F7C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765"/>
    <w:rsid w:val="009D2CED"/>
    <w:rsid w:val="009D302C"/>
    <w:rsid w:val="009D4C0B"/>
    <w:rsid w:val="009D4CF3"/>
    <w:rsid w:val="009D4D0B"/>
    <w:rsid w:val="009D5B92"/>
    <w:rsid w:val="009D644B"/>
    <w:rsid w:val="009D735F"/>
    <w:rsid w:val="009D7928"/>
    <w:rsid w:val="009E035B"/>
    <w:rsid w:val="009E08F9"/>
    <w:rsid w:val="009E1F59"/>
    <w:rsid w:val="009E2D38"/>
    <w:rsid w:val="009E30A5"/>
    <w:rsid w:val="009E34FF"/>
    <w:rsid w:val="009E36D7"/>
    <w:rsid w:val="009E37A9"/>
    <w:rsid w:val="009E450E"/>
    <w:rsid w:val="009E50BC"/>
    <w:rsid w:val="009E5D44"/>
    <w:rsid w:val="009E63EB"/>
    <w:rsid w:val="009F0E9F"/>
    <w:rsid w:val="009F1122"/>
    <w:rsid w:val="009F13C5"/>
    <w:rsid w:val="009F14FA"/>
    <w:rsid w:val="009F218F"/>
    <w:rsid w:val="009F227C"/>
    <w:rsid w:val="009F37A6"/>
    <w:rsid w:val="009F3CE8"/>
    <w:rsid w:val="009F3E86"/>
    <w:rsid w:val="009F3EF6"/>
    <w:rsid w:val="009F4398"/>
    <w:rsid w:val="009F4509"/>
    <w:rsid w:val="009F4783"/>
    <w:rsid w:val="009F47A5"/>
    <w:rsid w:val="009F4A47"/>
    <w:rsid w:val="009F4DDC"/>
    <w:rsid w:val="009F51DA"/>
    <w:rsid w:val="009F6267"/>
    <w:rsid w:val="009F6F45"/>
    <w:rsid w:val="009F78C1"/>
    <w:rsid w:val="00A00022"/>
    <w:rsid w:val="00A01177"/>
    <w:rsid w:val="00A014EC"/>
    <w:rsid w:val="00A018F2"/>
    <w:rsid w:val="00A01A1A"/>
    <w:rsid w:val="00A0314A"/>
    <w:rsid w:val="00A0317C"/>
    <w:rsid w:val="00A031CD"/>
    <w:rsid w:val="00A0371A"/>
    <w:rsid w:val="00A03AA1"/>
    <w:rsid w:val="00A04196"/>
    <w:rsid w:val="00A04255"/>
    <w:rsid w:val="00A05EA0"/>
    <w:rsid w:val="00A06FF8"/>
    <w:rsid w:val="00A073E5"/>
    <w:rsid w:val="00A1236E"/>
    <w:rsid w:val="00A134E2"/>
    <w:rsid w:val="00A13F80"/>
    <w:rsid w:val="00A1427E"/>
    <w:rsid w:val="00A142EF"/>
    <w:rsid w:val="00A151DD"/>
    <w:rsid w:val="00A15328"/>
    <w:rsid w:val="00A16D9E"/>
    <w:rsid w:val="00A17C1D"/>
    <w:rsid w:val="00A20884"/>
    <w:rsid w:val="00A20970"/>
    <w:rsid w:val="00A21135"/>
    <w:rsid w:val="00A2207C"/>
    <w:rsid w:val="00A22C8C"/>
    <w:rsid w:val="00A233FC"/>
    <w:rsid w:val="00A2364E"/>
    <w:rsid w:val="00A23C65"/>
    <w:rsid w:val="00A24DE9"/>
    <w:rsid w:val="00A273C0"/>
    <w:rsid w:val="00A277AC"/>
    <w:rsid w:val="00A278A6"/>
    <w:rsid w:val="00A3085C"/>
    <w:rsid w:val="00A308C2"/>
    <w:rsid w:val="00A31324"/>
    <w:rsid w:val="00A319BB"/>
    <w:rsid w:val="00A326E2"/>
    <w:rsid w:val="00A35CF8"/>
    <w:rsid w:val="00A3703C"/>
    <w:rsid w:val="00A37294"/>
    <w:rsid w:val="00A40AD5"/>
    <w:rsid w:val="00A41040"/>
    <w:rsid w:val="00A41408"/>
    <w:rsid w:val="00A4149C"/>
    <w:rsid w:val="00A41559"/>
    <w:rsid w:val="00A42BC3"/>
    <w:rsid w:val="00A45583"/>
    <w:rsid w:val="00A5004F"/>
    <w:rsid w:val="00A50C4D"/>
    <w:rsid w:val="00A50C9A"/>
    <w:rsid w:val="00A5184D"/>
    <w:rsid w:val="00A523B7"/>
    <w:rsid w:val="00A52CAD"/>
    <w:rsid w:val="00A52FB1"/>
    <w:rsid w:val="00A52FF8"/>
    <w:rsid w:val="00A53982"/>
    <w:rsid w:val="00A549F6"/>
    <w:rsid w:val="00A54DAF"/>
    <w:rsid w:val="00A55092"/>
    <w:rsid w:val="00A55A67"/>
    <w:rsid w:val="00A56472"/>
    <w:rsid w:val="00A56CB0"/>
    <w:rsid w:val="00A57F86"/>
    <w:rsid w:val="00A604B8"/>
    <w:rsid w:val="00A61047"/>
    <w:rsid w:val="00A610BD"/>
    <w:rsid w:val="00A61279"/>
    <w:rsid w:val="00A61E8A"/>
    <w:rsid w:val="00A63266"/>
    <w:rsid w:val="00A632E0"/>
    <w:rsid w:val="00A634AF"/>
    <w:rsid w:val="00A63D08"/>
    <w:rsid w:val="00A64401"/>
    <w:rsid w:val="00A645A6"/>
    <w:rsid w:val="00A65B10"/>
    <w:rsid w:val="00A66C95"/>
    <w:rsid w:val="00A67E16"/>
    <w:rsid w:val="00A71DA3"/>
    <w:rsid w:val="00A7414C"/>
    <w:rsid w:val="00A74C64"/>
    <w:rsid w:val="00A751A8"/>
    <w:rsid w:val="00A751F3"/>
    <w:rsid w:val="00A76788"/>
    <w:rsid w:val="00A76DE4"/>
    <w:rsid w:val="00A81212"/>
    <w:rsid w:val="00A82443"/>
    <w:rsid w:val="00A8286F"/>
    <w:rsid w:val="00A83363"/>
    <w:rsid w:val="00A83970"/>
    <w:rsid w:val="00A83BD7"/>
    <w:rsid w:val="00A84C90"/>
    <w:rsid w:val="00A8711D"/>
    <w:rsid w:val="00A91636"/>
    <w:rsid w:val="00A916F9"/>
    <w:rsid w:val="00A91D7E"/>
    <w:rsid w:val="00A923AB"/>
    <w:rsid w:val="00A92DCB"/>
    <w:rsid w:val="00A95C56"/>
    <w:rsid w:val="00A95F21"/>
    <w:rsid w:val="00A96B1D"/>
    <w:rsid w:val="00A96D03"/>
    <w:rsid w:val="00A97334"/>
    <w:rsid w:val="00A97755"/>
    <w:rsid w:val="00AA0153"/>
    <w:rsid w:val="00AA0571"/>
    <w:rsid w:val="00AA0E9D"/>
    <w:rsid w:val="00AA0F7E"/>
    <w:rsid w:val="00AA210B"/>
    <w:rsid w:val="00AA2C13"/>
    <w:rsid w:val="00AA2D60"/>
    <w:rsid w:val="00AA2FBA"/>
    <w:rsid w:val="00AA3322"/>
    <w:rsid w:val="00AA4C3C"/>
    <w:rsid w:val="00AA7125"/>
    <w:rsid w:val="00AA7A48"/>
    <w:rsid w:val="00AA7DB1"/>
    <w:rsid w:val="00AB01CF"/>
    <w:rsid w:val="00AB0D9D"/>
    <w:rsid w:val="00AB15DF"/>
    <w:rsid w:val="00AB1E22"/>
    <w:rsid w:val="00AB2C41"/>
    <w:rsid w:val="00AB2F06"/>
    <w:rsid w:val="00AB5215"/>
    <w:rsid w:val="00AB6344"/>
    <w:rsid w:val="00AB6CB5"/>
    <w:rsid w:val="00AB764A"/>
    <w:rsid w:val="00AB7BFA"/>
    <w:rsid w:val="00AC00D6"/>
    <w:rsid w:val="00AC2DC9"/>
    <w:rsid w:val="00AC36D1"/>
    <w:rsid w:val="00AC3A7B"/>
    <w:rsid w:val="00AC3E7C"/>
    <w:rsid w:val="00AC469F"/>
    <w:rsid w:val="00AC4B51"/>
    <w:rsid w:val="00AC4EBA"/>
    <w:rsid w:val="00AC5460"/>
    <w:rsid w:val="00AC57BA"/>
    <w:rsid w:val="00AC5809"/>
    <w:rsid w:val="00AC6EAE"/>
    <w:rsid w:val="00AC7243"/>
    <w:rsid w:val="00AD018F"/>
    <w:rsid w:val="00AD0B82"/>
    <w:rsid w:val="00AD1676"/>
    <w:rsid w:val="00AD1DBF"/>
    <w:rsid w:val="00AD38CA"/>
    <w:rsid w:val="00AD3ADC"/>
    <w:rsid w:val="00AD3E65"/>
    <w:rsid w:val="00AD4266"/>
    <w:rsid w:val="00AD43DA"/>
    <w:rsid w:val="00AD5239"/>
    <w:rsid w:val="00AD54C1"/>
    <w:rsid w:val="00AD5F67"/>
    <w:rsid w:val="00AD5FFF"/>
    <w:rsid w:val="00AD78F2"/>
    <w:rsid w:val="00AE094E"/>
    <w:rsid w:val="00AE1F78"/>
    <w:rsid w:val="00AE2670"/>
    <w:rsid w:val="00AE4412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4D28"/>
    <w:rsid w:val="00AF5172"/>
    <w:rsid w:val="00AF56B0"/>
    <w:rsid w:val="00AF5A3F"/>
    <w:rsid w:val="00AF6528"/>
    <w:rsid w:val="00AF76D7"/>
    <w:rsid w:val="00B0023A"/>
    <w:rsid w:val="00B00373"/>
    <w:rsid w:val="00B0099B"/>
    <w:rsid w:val="00B01074"/>
    <w:rsid w:val="00B01817"/>
    <w:rsid w:val="00B01AAF"/>
    <w:rsid w:val="00B020B6"/>
    <w:rsid w:val="00B0220D"/>
    <w:rsid w:val="00B0404D"/>
    <w:rsid w:val="00B045B9"/>
    <w:rsid w:val="00B04A92"/>
    <w:rsid w:val="00B05892"/>
    <w:rsid w:val="00B06BB8"/>
    <w:rsid w:val="00B074D1"/>
    <w:rsid w:val="00B07710"/>
    <w:rsid w:val="00B10157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A12"/>
    <w:rsid w:val="00B20C9A"/>
    <w:rsid w:val="00B210C5"/>
    <w:rsid w:val="00B21A01"/>
    <w:rsid w:val="00B21F47"/>
    <w:rsid w:val="00B21FB9"/>
    <w:rsid w:val="00B225B8"/>
    <w:rsid w:val="00B229CA"/>
    <w:rsid w:val="00B23408"/>
    <w:rsid w:val="00B246E7"/>
    <w:rsid w:val="00B25363"/>
    <w:rsid w:val="00B26FAD"/>
    <w:rsid w:val="00B27B12"/>
    <w:rsid w:val="00B316AC"/>
    <w:rsid w:val="00B3227D"/>
    <w:rsid w:val="00B32E70"/>
    <w:rsid w:val="00B33B1E"/>
    <w:rsid w:val="00B33F9E"/>
    <w:rsid w:val="00B35B0B"/>
    <w:rsid w:val="00B36502"/>
    <w:rsid w:val="00B37B2E"/>
    <w:rsid w:val="00B39B2E"/>
    <w:rsid w:val="00B404C3"/>
    <w:rsid w:val="00B40970"/>
    <w:rsid w:val="00B410F8"/>
    <w:rsid w:val="00B423D9"/>
    <w:rsid w:val="00B43E10"/>
    <w:rsid w:val="00B43F2B"/>
    <w:rsid w:val="00B44B76"/>
    <w:rsid w:val="00B4593A"/>
    <w:rsid w:val="00B465BC"/>
    <w:rsid w:val="00B46934"/>
    <w:rsid w:val="00B46D48"/>
    <w:rsid w:val="00B46E3C"/>
    <w:rsid w:val="00B47E94"/>
    <w:rsid w:val="00B50BBF"/>
    <w:rsid w:val="00B520CA"/>
    <w:rsid w:val="00B53813"/>
    <w:rsid w:val="00B53968"/>
    <w:rsid w:val="00B54D8B"/>
    <w:rsid w:val="00B55EF1"/>
    <w:rsid w:val="00B563E8"/>
    <w:rsid w:val="00B57E1C"/>
    <w:rsid w:val="00B600B3"/>
    <w:rsid w:val="00B6026B"/>
    <w:rsid w:val="00B61B35"/>
    <w:rsid w:val="00B62421"/>
    <w:rsid w:val="00B62614"/>
    <w:rsid w:val="00B63030"/>
    <w:rsid w:val="00B63046"/>
    <w:rsid w:val="00B63A81"/>
    <w:rsid w:val="00B642FB"/>
    <w:rsid w:val="00B64DBA"/>
    <w:rsid w:val="00B6739B"/>
    <w:rsid w:val="00B678AA"/>
    <w:rsid w:val="00B71310"/>
    <w:rsid w:val="00B732C1"/>
    <w:rsid w:val="00B7766E"/>
    <w:rsid w:val="00B77806"/>
    <w:rsid w:val="00B77961"/>
    <w:rsid w:val="00B80463"/>
    <w:rsid w:val="00B8109E"/>
    <w:rsid w:val="00B810C7"/>
    <w:rsid w:val="00B854E6"/>
    <w:rsid w:val="00B85A8B"/>
    <w:rsid w:val="00B85DBB"/>
    <w:rsid w:val="00B879B2"/>
    <w:rsid w:val="00B90066"/>
    <w:rsid w:val="00B909C4"/>
    <w:rsid w:val="00B91524"/>
    <w:rsid w:val="00B91F61"/>
    <w:rsid w:val="00B9294E"/>
    <w:rsid w:val="00B94BC2"/>
    <w:rsid w:val="00B95565"/>
    <w:rsid w:val="00B95803"/>
    <w:rsid w:val="00B978F7"/>
    <w:rsid w:val="00B97AE2"/>
    <w:rsid w:val="00BA0261"/>
    <w:rsid w:val="00BA069A"/>
    <w:rsid w:val="00BA0F7E"/>
    <w:rsid w:val="00BA1BAB"/>
    <w:rsid w:val="00BA4364"/>
    <w:rsid w:val="00BA458C"/>
    <w:rsid w:val="00BA4F89"/>
    <w:rsid w:val="00BA5147"/>
    <w:rsid w:val="00BA5B1F"/>
    <w:rsid w:val="00BA5E9F"/>
    <w:rsid w:val="00BA62D7"/>
    <w:rsid w:val="00BA6ADC"/>
    <w:rsid w:val="00BB05EB"/>
    <w:rsid w:val="00BB1AE1"/>
    <w:rsid w:val="00BB2149"/>
    <w:rsid w:val="00BB256F"/>
    <w:rsid w:val="00BB3FE5"/>
    <w:rsid w:val="00BB4189"/>
    <w:rsid w:val="00BB4274"/>
    <w:rsid w:val="00BB5A74"/>
    <w:rsid w:val="00BB79F6"/>
    <w:rsid w:val="00BC1556"/>
    <w:rsid w:val="00BC2867"/>
    <w:rsid w:val="00BC2FC6"/>
    <w:rsid w:val="00BC427F"/>
    <w:rsid w:val="00BC4C40"/>
    <w:rsid w:val="00BC56BC"/>
    <w:rsid w:val="00BC5A04"/>
    <w:rsid w:val="00BC7722"/>
    <w:rsid w:val="00BC773D"/>
    <w:rsid w:val="00BC7F05"/>
    <w:rsid w:val="00BD0102"/>
    <w:rsid w:val="00BD1460"/>
    <w:rsid w:val="00BD1AB2"/>
    <w:rsid w:val="00BD1EFC"/>
    <w:rsid w:val="00BD295F"/>
    <w:rsid w:val="00BD29E4"/>
    <w:rsid w:val="00BD3B1E"/>
    <w:rsid w:val="00BD52C3"/>
    <w:rsid w:val="00BD5319"/>
    <w:rsid w:val="00BD61B2"/>
    <w:rsid w:val="00BD6514"/>
    <w:rsid w:val="00BD6E5B"/>
    <w:rsid w:val="00BD74C9"/>
    <w:rsid w:val="00BE0AE5"/>
    <w:rsid w:val="00BE1688"/>
    <w:rsid w:val="00BE2525"/>
    <w:rsid w:val="00BE25A7"/>
    <w:rsid w:val="00BE26E9"/>
    <w:rsid w:val="00BE3951"/>
    <w:rsid w:val="00BE3954"/>
    <w:rsid w:val="00BE3C75"/>
    <w:rsid w:val="00BE4BA3"/>
    <w:rsid w:val="00BE54D1"/>
    <w:rsid w:val="00BE5796"/>
    <w:rsid w:val="00BE5AC5"/>
    <w:rsid w:val="00BE5E78"/>
    <w:rsid w:val="00BE7A24"/>
    <w:rsid w:val="00BE7BEC"/>
    <w:rsid w:val="00BF0118"/>
    <w:rsid w:val="00BF0CAC"/>
    <w:rsid w:val="00BF0E03"/>
    <w:rsid w:val="00BF0EB3"/>
    <w:rsid w:val="00BF25BE"/>
    <w:rsid w:val="00BF295D"/>
    <w:rsid w:val="00BF2DB3"/>
    <w:rsid w:val="00BF2DF3"/>
    <w:rsid w:val="00BF3DBE"/>
    <w:rsid w:val="00BF4982"/>
    <w:rsid w:val="00BF4A82"/>
    <w:rsid w:val="00BF4D40"/>
    <w:rsid w:val="00BF50C4"/>
    <w:rsid w:val="00BF5944"/>
    <w:rsid w:val="00BF5BFD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619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4993"/>
    <w:rsid w:val="00C15543"/>
    <w:rsid w:val="00C15E2B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16D3"/>
    <w:rsid w:val="00C321C3"/>
    <w:rsid w:val="00C325C3"/>
    <w:rsid w:val="00C34707"/>
    <w:rsid w:val="00C34FFC"/>
    <w:rsid w:val="00C36DA5"/>
    <w:rsid w:val="00C3720E"/>
    <w:rsid w:val="00C3738A"/>
    <w:rsid w:val="00C407AC"/>
    <w:rsid w:val="00C4111F"/>
    <w:rsid w:val="00C414DC"/>
    <w:rsid w:val="00C41DF5"/>
    <w:rsid w:val="00C4234F"/>
    <w:rsid w:val="00C424B0"/>
    <w:rsid w:val="00C42C6B"/>
    <w:rsid w:val="00C43370"/>
    <w:rsid w:val="00C437BA"/>
    <w:rsid w:val="00C43BC9"/>
    <w:rsid w:val="00C43CE7"/>
    <w:rsid w:val="00C4458F"/>
    <w:rsid w:val="00C46649"/>
    <w:rsid w:val="00C46A0C"/>
    <w:rsid w:val="00C46C2A"/>
    <w:rsid w:val="00C46EE1"/>
    <w:rsid w:val="00C47612"/>
    <w:rsid w:val="00C5089A"/>
    <w:rsid w:val="00C50F2F"/>
    <w:rsid w:val="00C51E6E"/>
    <w:rsid w:val="00C52063"/>
    <w:rsid w:val="00C53924"/>
    <w:rsid w:val="00C5472E"/>
    <w:rsid w:val="00C552CB"/>
    <w:rsid w:val="00C57B50"/>
    <w:rsid w:val="00C601A4"/>
    <w:rsid w:val="00C61D4B"/>
    <w:rsid w:val="00C62C72"/>
    <w:rsid w:val="00C65941"/>
    <w:rsid w:val="00C66A1E"/>
    <w:rsid w:val="00C6743F"/>
    <w:rsid w:val="00C67810"/>
    <w:rsid w:val="00C67DDA"/>
    <w:rsid w:val="00C67F0D"/>
    <w:rsid w:val="00C7225C"/>
    <w:rsid w:val="00C72E77"/>
    <w:rsid w:val="00C76D88"/>
    <w:rsid w:val="00C77AC2"/>
    <w:rsid w:val="00C8125A"/>
    <w:rsid w:val="00C816E4"/>
    <w:rsid w:val="00C81A86"/>
    <w:rsid w:val="00C81DC1"/>
    <w:rsid w:val="00C83806"/>
    <w:rsid w:val="00C839A8"/>
    <w:rsid w:val="00C84758"/>
    <w:rsid w:val="00C8487A"/>
    <w:rsid w:val="00C8580D"/>
    <w:rsid w:val="00C85FAC"/>
    <w:rsid w:val="00C87444"/>
    <w:rsid w:val="00C87B8B"/>
    <w:rsid w:val="00C9047A"/>
    <w:rsid w:val="00C915FA"/>
    <w:rsid w:val="00C92BC6"/>
    <w:rsid w:val="00C93B95"/>
    <w:rsid w:val="00C93E30"/>
    <w:rsid w:val="00C955DA"/>
    <w:rsid w:val="00C96234"/>
    <w:rsid w:val="00C97CDF"/>
    <w:rsid w:val="00C97E01"/>
    <w:rsid w:val="00CA0781"/>
    <w:rsid w:val="00CA1020"/>
    <w:rsid w:val="00CA15D8"/>
    <w:rsid w:val="00CA20D0"/>
    <w:rsid w:val="00CA32F9"/>
    <w:rsid w:val="00CA372B"/>
    <w:rsid w:val="00CA4359"/>
    <w:rsid w:val="00CA491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7E35"/>
    <w:rsid w:val="00CC1303"/>
    <w:rsid w:val="00CC13FE"/>
    <w:rsid w:val="00CC1653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0A42"/>
    <w:rsid w:val="00CD318D"/>
    <w:rsid w:val="00CD4A56"/>
    <w:rsid w:val="00CD4C9E"/>
    <w:rsid w:val="00CD4FA2"/>
    <w:rsid w:val="00CD6751"/>
    <w:rsid w:val="00CD757D"/>
    <w:rsid w:val="00CD7817"/>
    <w:rsid w:val="00CD79E9"/>
    <w:rsid w:val="00CE2107"/>
    <w:rsid w:val="00CE3C92"/>
    <w:rsid w:val="00CE414C"/>
    <w:rsid w:val="00CE51F7"/>
    <w:rsid w:val="00CE586D"/>
    <w:rsid w:val="00CE59C7"/>
    <w:rsid w:val="00CE727B"/>
    <w:rsid w:val="00CE7798"/>
    <w:rsid w:val="00CF0371"/>
    <w:rsid w:val="00CF1338"/>
    <w:rsid w:val="00CF16FA"/>
    <w:rsid w:val="00CF1922"/>
    <w:rsid w:val="00CF1DE1"/>
    <w:rsid w:val="00CF26C1"/>
    <w:rsid w:val="00CF3B1C"/>
    <w:rsid w:val="00CF4235"/>
    <w:rsid w:val="00CF661A"/>
    <w:rsid w:val="00CF7209"/>
    <w:rsid w:val="00CF74BA"/>
    <w:rsid w:val="00CF7FFB"/>
    <w:rsid w:val="00D00B75"/>
    <w:rsid w:val="00D01070"/>
    <w:rsid w:val="00D01125"/>
    <w:rsid w:val="00D01308"/>
    <w:rsid w:val="00D015DF"/>
    <w:rsid w:val="00D038E1"/>
    <w:rsid w:val="00D05A28"/>
    <w:rsid w:val="00D05C42"/>
    <w:rsid w:val="00D06F28"/>
    <w:rsid w:val="00D07143"/>
    <w:rsid w:val="00D071EA"/>
    <w:rsid w:val="00D073C0"/>
    <w:rsid w:val="00D074AA"/>
    <w:rsid w:val="00D07CAF"/>
    <w:rsid w:val="00D10362"/>
    <w:rsid w:val="00D11F94"/>
    <w:rsid w:val="00D125EA"/>
    <w:rsid w:val="00D13798"/>
    <w:rsid w:val="00D14171"/>
    <w:rsid w:val="00D14AEA"/>
    <w:rsid w:val="00D15B01"/>
    <w:rsid w:val="00D20248"/>
    <w:rsid w:val="00D206EA"/>
    <w:rsid w:val="00D2125B"/>
    <w:rsid w:val="00D21463"/>
    <w:rsid w:val="00D21984"/>
    <w:rsid w:val="00D25441"/>
    <w:rsid w:val="00D276E8"/>
    <w:rsid w:val="00D27F63"/>
    <w:rsid w:val="00D2BA5D"/>
    <w:rsid w:val="00D30B06"/>
    <w:rsid w:val="00D30BD8"/>
    <w:rsid w:val="00D31482"/>
    <w:rsid w:val="00D329BD"/>
    <w:rsid w:val="00D32BED"/>
    <w:rsid w:val="00D32C92"/>
    <w:rsid w:val="00D3311A"/>
    <w:rsid w:val="00D337C0"/>
    <w:rsid w:val="00D33E43"/>
    <w:rsid w:val="00D34008"/>
    <w:rsid w:val="00D345CA"/>
    <w:rsid w:val="00D35321"/>
    <w:rsid w:val="00D36B23"/>
    <w:rsid w:val="00D43E15"/>
    <w:rsid w:val="00D43E60"/>
    <w:rsid w:val="00D4464D"/>
    <w:rsid w:val="00D44845"/>
    <w:rsid w:val="00D44F6B"/>
    <w:rsid w:val="00D4693B"/>
    <w:rsid w:val="00D46FF7"/>
    <w:rsid w:val="00D47DE8"/>
    <w:rsid w:val="00D5045F"/>
    <w:rsid w:val="00D50781"/>
    <w:rsid w:val="00D516E0"/>
    <w:rsid w:val="00D51A8E"/>
    <w:rsid w:val="00D529E5"/>
    <w:rsid w:val="00D52A86"/>
    <w:rsid w:val="00D52B83"/>
    <w:rsid w:val="00D5307B"/>
    <w:rsid w:val="00D53968"/>
    <w:rsid w:val="00D53B29"/>
    <w:rsid w:val="00D546CE"/>
    <w:rsid w:val="00D55462"/>
    <w:rsid w:val="00D55DEC"/>
    <w:rsid w:val="00D56CEF"/>
    <w:rsid w:val="00D60373"/>
    <w:rsid w:val="00D60E4D"/>
    <w:rsid w:val="00D61587"/>
    <w:rsid w:val="00D6169E"/>
    <w:rsid w:val="00D62FBD"/>
    <w:rsid w:val="00D645B1"/>
    <w:rsid w:val="00D65F96"/>
    <w:rsid w:val="00D66A61"/>
    <w:rsid w:val="00D66AA2"/>
    <w:rsid w:val="00D66B02"/>
    <w:rsid w:val="00D6727E"/>
    <w:rsid w:val="00D6775D"/>
    <w:rsid w:val="00D71740"/>
    <w:rsid w:val="00D73E66"/>
    <w:rsid w:val="00D74CD3"/>
    <w:rsid w:val="00D7544E"/>
    <w:rsid w:val="00D77091"/>
    <w:rsid w:val="00D7769C"/>
    <w:rsid w:val="00D80E07"/>
    <w:rsid w:val="00D81AAE"/>
    <w:rsid w:val="00D82AE6"/>
    <w:rsid w:val="00D8304B"/>
    <w:rsid w:val="00D83900"/>
    <w:rsid w:val="00D83DAD"/>
    <w:rsid w:val="00D84012"/>
    <w:rsid w:val="00D846EC"/>
    <w:rsid w:val="00D8540C"/>
    <w:rsid w:val="00D855D0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B90"/>
    <w:rsid w:val="00DA31F5"/>
    <w:rsid w:val="00DA36E8"/>
    <w:rsid w:val="00DA3A1D"/>
    <w:rsid w:val="00DA5D85"/>
    <w:rsid w:val="00DA6DFD"/>
    <w:rsid w:val="00DA8218"/>
    <w:rsid w:val="00DB020B"/>
    <w:rsid w:val="00DB1DEE"/>
    <w:rsid w:val="00DB305A"/>
    <w:rsid w:val="00DB43F1"/>
    <w:rsid w:val="00DB56CC"/>
    <w:rsid w:val="00DB618F"/>
    <w:rsid w:val="00DB6484"/>
    <w:rsid w:val="00DB6627"/>
    <w:rsid w:val="00DB7647"/>
    <w:rsid w:val="00DB769B"/>
    <w:rsid w:val="00DC16D6"/>
    <w:rsid w:val="00DC18ED"/>
    <w:rsid w:val="00DC2884"/>
    <w:rsid w:val="00DC3C62"/>
    <w:rsid w:val="00DC4EB3"/>
    <w:rsid w:val="00DC5340"/>
    <w:rsid w:val="00DC5E4C"/>
    <w:rsid w:val="00DC68C2"/>
    <w:rsid w:val="00DC6D8C"/>
    <w:rsid w:val="00DC753A"/>
    <w:rsid w:val="00DC7962"/>
    <w:rsid w:val="00DD03EF"/>
    <w:rsid w:val="00DD2218"/>
    <w:rsid w:val="00DD2AF6"/>
    <w:rsid w:val="00DD4C05"/>
    <w:rsid w:val="00DD58E8"/>
    <w:rsid w:val="00DD5F98"/>
    <w:rsid w:val="00DD6742"/>
    <w:rsid w:val="00DE079C"/>
    <w:rsid w:val="00DE095E"/>
    <w:rsid w:val="00DE0DBC"/>
    <w:rsid w:val="00DE1B1C"/>
    <w:rsid w:val="00DE2210"/>
    <w:rsid w:val="00DE2FCC"/>
    <w:rsid w:val="00DE331A"/>
    <w:rsid w:val="00DE3AA9"/>
    <w:rsid w:val="00DE410A"/>
    <w:rsid w:val="00DE6ADB"/>
    <w:rsid w:val="00DE7076"/>
    <w:rsid w:val="00DE7302"/>
    <w:rsid w:val="00DE7BA5"/>
    <w:rsid w:val="00DF095B"/>
    <w:rsid w:val="00DF0C44"/>
    <w:rsid w:val="00DF1EB2"/>
    <w:rsid w:val="00DF31A3"/>
    <w:rsid w:val="00DF3EB2"/>
    <w:rsid w:val="00DF436F"/>
    <w:rsid w:val="00DF4FE3"/>
    <w:rsid w:val="00DF5073"/>
    <w:rsid w:val="00DF5328"/>
    <w:rsid w:val="00DF623D"/>
    <w:rsid w:val="00DF63C6"/>
    <w:rsid w:val="00DF6C2E"/>
    <w:rsid w:val="00DF6CAA"/>
    <w:rsid w:val="00DF75C0"/>
    <w:rsid w:val="00DF7897"/>
    <w:rsid w:val="00E00E64"/>
    <w:rsid w:val="00E013CD"/>
    <w:rsid w:val="00E025D2"/>
    <w:rsid w:val="00E042A4"/>
    <w:rsid w:val="00E05055"/>
    <w:rsid w:val="00E05DA4"/>
    <w:rsid w:val="00E05F29"/>
    <w:rsid w:val="00E0782F"/>
    <w:rsid w:val="00E1035C"/>
    <w:rsid w:val="00E11B53"/>
    <w:rsid w:val="00E12E2F"/>
    <w:rsid w:val="00E132B4"/>
    <w:rsid w:val="00E153ED"/>
    <w:rsid w:val="00E164E5"/>
    <w:rsid w:val="00E204EF"/>
    <w:rsid w:val="00E2265E"/>
    <w:rsid w:val="00E2375B"/>
    <w:rsid w:val="00E238E3"/>
    <w:rsid w:val="00E23EEF"/>
    <w:rsid w:val="00E23F41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33A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186"/>
    <w:rsid w:val="00E34D39"/>
    <w:rsid w:val="00E372EC"/>
    <w:rsid w:val="00E40CB6"/>
    <w:rsid w:val="00E42A2C"/>
    <w:rsid w:val="00E431E8"/>
    <w:rsid w:val="00E44BF8"/>
    <w:rsid w:val="00E44C51"/>
    <w:rsid w:val="00E4543C"/>
    <w:rsid w:val="00E46544"/>
    <w:rsid w:val="00E4693B"/>
    <w:rsid w:val="00E47E83"/>
    <w:rsid w:val="00E51DE4"/>
    <w:rsid w:val="00E529E4"/>
    <w:rsid w:val="00E5454D"/>
    <w:rsid w:val="00E54A62"/>
    <w:rsid w:val="00E55A41"/>
    <w:rsid w:val="00E55AD0"/>
    <w:rsid w:val="00E56222"/>
    <w:rsid w:val="00E562AC"/>
    <w:rsid w:val="00E61AD7"/>
    <w:rsid w:val="00E6441A"/>
    <w:rsid w:val="00E64ED2"/>
    <w:rsid w:val="00E65B56"/>
    <w:rsid w:val="00E671BC"/>
    <w:rsid w:val="00E70C97"/>
    <w:rsid w:val="00E71ACE"/>
    <w:rsid w:val="00E73A7E"/>
    <w:rsid w:val="00E73B25"/>
    <w:rsid w:val="00E7432B"/>
    <w:rsid w:val="00E7443B"/>
    <w:rsid w:val="00E74AD0"/>
    <w:rsid w:val="00E76711"/>
    <w:rsid w:val="00E77704"/>
    <w:rsid w:val="00E77D1B"/>
    <w:rsid w:val="00E80690"/>
    <w:rsid w:val="00E81559"/>
    <w:rsid w:val="00E815B4"/>
    <w:rsid w:val="00E82017"/>
    <w:rsid w:val="00E834AD"/>
    <w:rsid w:val="00E83654"/>
    <w:rsid w:val="00E83EA1"/>
    <w:rsid w:val="00E83EED"/>
    <w:rsid w:val="00E84E1E"/>
    <w:rsid w:val="00E85B70"/>
    <w:rsid w:val="00E867A5"/>
    <w:rsid w:val="00E868C4"/>
    <w:rsid w:val="00E87085"/>
    <w:rsid w:val="00E8736C"/>
    <w:rsid w:val="00E91A61"/>
    <w:rsid w:val="00E92CA3"/>
    <w:rsid w:val="00E93545"/>
    <w:rsid w:val="00E93C93"/>
    <w:rsid w:val="00E945CA"/>
    <w:rsid w:val="00E94ACC"/>
    <w:rsid w:val="00E94AFE"/>
    <w:rsid w:val="00E94C79"/>
    <w:rsid w:val="00E95FF8"/>
    <w:rsid w:val="00E964D4"/>
    <w:rsid w:val="00EA01EB"/>
    <w:rsid w:val="00EA032B"/>
    <w:rsid w:val="00EA15D8"/>
    <w:rsid w:val="00EA1CEC"/>
    <w:rsid w:val="00EA25CA"/>
    <w:rsid w:val="00EA3056"/>
    <w:rsid w:val="00EA3121"/>
    <w:rsid w:val="00EA3457"/>
    <w:rsid w:val="00EA45A0"/>
    <w:rsid w:val="00EA55E9"/>
    <w:rsid w:val="00EA579F"/>
    <w:rsid w:val="00EA5E45"/>
    <w:rsid w:val="00EA5EED"/>
    <w:rsid w:val="00EA6A5D"/>
    <w:rsid w:val="00EA7159"/>
    <w:rsid w:val="00EA724F"/>
    <w:rsid w:val="00EA7982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3CA"/>
    <w:rsid w:val="00EB62F5"/>
    <w:rsid w:val="00EB71A9"/>
    <w:rsid w:val="00EC031F"/>
    <w:rsid w:val="00EC0CA3"/>
    <w:rsid w:val="00EC0CA5"/>
    <w:rsid w:val="00EC0E74"/>
    <w:rsid w:val="00EC2F36"/>
    <w:rsid w:val="00EC378B"/>
    <w:rsid w:val="00EC402F"/>
    <w:rsid w:val="00EC4101"/>
    <w:rsid w:val="00EC4419"/>
    <w:rsid w:val="00EC45FE"/>
    <w:rsid w:val="00EC4DAE"/>
    <w:rsid w:val="00EC4ED4"/>
    <w:rsid w:val="00EC69BD"/>
    <w:rsid w:val="00EC761E"/>
    <w:rsid w:val="00ED2464"/>
    <w:rsid w:val="00ED2D29"/>
    <w:rsid w:val="00ED349D"/>
    <w:rsid w:val="00ED3E80"/>
    <w:rsid w:val="00ED44A4"/>
    <w:rsid w:val="00ED4B23"/>
    <w:rsid w:val="00ED5206"/>
    <w:rsid w:val="00ED5E3F"/>
    <w:rsid w:val="00ED69C3"/>
    <w:rsid w:val="00ED6B08"/>
    <w:rsid w:val="00ED6E86"/>
    <w:rsid w:val="00ED7576"/>
    <w:rsid w:val="00ED784E"/>
    <w:rsid w:val="00EDC50D"/>
    <w:rsid w:val="00EE00EF"/>
    <w:rsid w:val="00EE0F44"/>
    <w:rsid w:val="00EE10A0"/>
    <w:rsid w:val="00EE2A25"/>
    <w:rsid w:val="00EE326D"/>
    <w:rsid w:val="00EE6EF0"/>
    <w:rsid w:val="00EE7435"/>
    <w:rsid w:val="00EE7BB8"/>
    <w:rsid w:val="00EF0BEB"/>
    <w:rsid w:val="00EF172B"/>
    <w:rsid w:val="00EF1E97"/>
    <w:rsid w:val="00EF2403"/>
    <w:rsid w:val="00EF375A"/>
    <w:rsid w:val="00EF4E6C"/>
    <w:rsid w:val="00EF50D9"/>
    <w:rsid w:val="00EF5A2A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4B6"/>
    <w:rsid w:val="00F036B3"/>
    <w:rsid w:val="00F0548E"/>
    <w:rsid w:val="00F06311"/>
    <w:rsid w:val="00F0707F"/>
    <w:rsid w:val="00F07CCD"/>
    <w:rsid w:val="00F1028B"/>
    <w:rsid w:val="00F11765"/>
    <w:rsid w:val="00F117DF"/>
    <w:rsid w:val="00F11D81"/>
    <w:rsid w:val="00F15149"/>
    <w:rsid w:val="00F173A6"/>
    <w:rsid w:val="00F17A3D"/>
    <w:rsid w:val="00F17B77"/>
    <w:rsid w:val="00F210BB"/>
    <w:rsid w:val="00F22893"/>
    <w:rsid w:val="00F23260"/>
    <w:rsid w:val="00F23312"/>
    <w:rsid w:val="00F23792"/>
    <w:rsid w:val="00F237CC"/>
    <w:rsid w:val="00F24AE3"/>
    <w:rsid w:val="00F25C48"/>
    <w:rsid w:val="00F25F53"/>
    <w:rsid w:val="00F274C9"/>
    <w:rsid w:val="00F277B1"/>
    <w:rsid w:val="00F3005B"/>
    <w:rsid w:val="00F30D44"/>
    <w:rsid w:val="00F3111F"/>
    <w:rsid w:val="00F312C6"/>
    <w:rsid w:val="00F32F05"/>
    <w:rsid w:val="00F36834"/>
    <w:rsid w:val="00F36C9C"/>
    <w:rsid w:val="00F401D6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6DB2"/>
    <w:rsid w:val="00F4749A"/>
    <w:rsid w:val="00F475CC"/>
    <w:rsid w:val="00F47B9F"/>
    <w:rsid w:val="00F50B24"/>
    <w:rsid w:val="00F54388"/>
    <w:rsid w:val="00F56AF4"/>
    <w:rsid w:val="00F57DDE"/>
    <w:rsid w:val="00F60430"/>
    <w:rsid w:val="00F60C5F"/>
    <w:rsid w:val="00F610A6"/>
    <w:rsid w:val="00F61E70"/>
    <w:rsid w:val="00F626AF"/>
    <w:rsid w:val="00F630C1"/>
    <w:rsid w:val="00F63EDF"/>
    <w:rsid w:val="00F64D9E"/>
    <w:rsid w:val="00F64F7B"/>
    <w:rsid w:val="00F70141"/>
    <w:rsid w:val="00F704F4"/>
    <w:rsid w:val="00F70D48"/>
    <w:rsid w:val="00F70E37"/>
    <w:rsid w:val="00F7253F"/>
    <w:rsid w:val="00F72BC2"/>
    <w:rsid w:val="00F73154"/>
    <w:rsid w:val="00F7326A"/>
    <w:rsid w:val="00F73FEE"/>
    <w:rsid w:val="00F7425C"/>
    <w:rsid w:val="00F74719"/>
    <w:rsid w:val="00F76370"/>
    <w:rsid w:val="00F772A5"/>
    <w:rsid w:val="00F81166"/>
    <w:rsid w:val="00F81F4C"/>
    <w:rsid w:val="00F82C95"/>
    <w:rsid w:val="00F8420C"/>
    <w:rsid w:val="00F8501C"/>
    <w:rsid w:val="00F85476"/>
    <w:rsid w:val="00F85C79"/>
    <w:rsid w:val="00F879DC"/>
    <w:rsid w:val="00F90499"/>
    <w:rsid w:val="00F90695"/>
    <w:rsid w:val="00F91788"/>
    <w:rsid w:val="00F91885"/>
    <w:rsid w:val="00F927EF"/>
    <w:rsid w:val="00F93D82"/>
    <w:rsid w:val="00F941EB"/>
    <w:rsid w:val="00F94C46"/>
    <w:rsid w:val="00F95070"/>
    <w:rsid w:val="00F95823"/>
    <w:rsid w:val="00F95D14"/>
    <w:rsid w:val="00F9799C"/>
    <w:rsid w:val="00F97FC5"/>
    <w:rsid w:val="00FA028A"/>
    <w:rsid w:val="00FA02AA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22B"/>
    <w:rsid w:val="00FB2C10"/>
    <w:rsid w:val="00FB2FA2"/>
    <w:rsid w:val="00FB342C"/>
    <w:rsid w:val="00FB4516"/>
    <w:rsid w:val="00FB4D03"/>
    <w:rsid w:val="00FB6D9A"/>
    <w:rsid w:val="00FB73F0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8F1"/>
    <w:rsid w:val="00FC7B6E"/>
    <w:rsid w:val="00FC7DF2"/>
    <w:rsid w:val="00FD00B2"/>
    <w:rsid w:val="00FD1C18"/>
    <w:rsid w:val="00FD2D21"/>
    <w:rsid w:val="00FD3880"/>
    <w:rsid w:val="00FD3C8F"/>
    <w:rsid w:val="00FD46CB"/>
    <w:rsid w:val="00FD5032"/>
    <w:rsid w:val="00FD54E8"/>
    <w:rsid w:val="00FD5710"/>
    <w:rsid w:val="00FD67F5"/>
    <w:rsid w:val="00FD6CA3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304"/>
    <w:rsid w:val="00FF2360"/>
    <w:rsid w:val="00FF2BA3"/>
    <w:rsid w:val="00FF2C37"/>
    <w:rsid w:val="00FF3423"/>
    <w:rsid w:val="00FF363A"/>
    <w:rsid w:val="00FF4C67"/>
    <w:rsid w:val="00FF4D89"/>
    <w:rsid w:val="00FF5EC7"/>
    <w:rsid w:val="00FF6C0E"/>
    <w:rsid w:val="00FF750B"/>
    <w:rsid w:val="00FF7CAC"/>
    <w:rsid w:val="00FF7F2A"/>
    <w:rsid w:val="0108A8D6"/>
    <w:rsid w:val="010BF6DB"/>
    <w:rsid w:val="010F9358"/>
    <w:rsid w:val="011DC488"/>
    <w:rsid w:val="012B3DA7"/>
    <w:rsid w:val="01371B43"/>
    <w:rsid w:val="0146CEF6"/>
    <w:rsid w:val="014EBE74"/>
    <w:rsid w:val="0151B2D1"/>
    <w:rsid w:val="0152188E"/>
    <w:rsid w:val="01569183"/>
    <w:rsid w:val="015DA9DF"/>
    <w:rsid w:val="0164BEA8"/>
    <w:rsid w:val="0169A404"/>
    <w:rsid w:val="017C699A"/>
    <w:rsid w:val="018DE570"/>
    <w:rsid w:val="0194958B"/>
    <w:rsid w:val="01965BE4"/>
    <w:rsid w:val="01B8A12D"/>
    <w:rsid w:val="01D02A14"/>
    <w:rsid w:val="01D073A3"/>
    <w:rsid w:val="01D4B1F4"/>
    <w:rsid w:val="01D772CA"/>
    <w:rsid w:val="01E4658A"/>
    <w:rsid w:val="01FBAF70"/>
    <w:rsid w:val="01FE9FEE"/>
    <w:rsid w:val="02072E7C"/>
    <w:rsid w:val="020E3065"/>
    <w:rsid w:val="022D14CA"/>
    <w:rsid w:val="022DE1F9"/>
    <w:rsid w:val="02376DC1"/>
    <w:rsid w:val="023CD2C4"/>
    <w:rsid w:val="0240C8BE"/>
    <w:rsid w:val="024DF81E"/>
    <w:rsid w:val="024FF998"/>
    <w:rsid w:val="025CD300"/>
    <w:rsid w:val="0276E222"/>
    <w:rsid w:val="0287B923"/>
    <w:rsid w:val="028D01A8"/>
    <w:rsid w:val="029C08C7"/>
    <w:rsid w:val="02AB47B0"/>
    <w:rsid w:val="02AC6724"/>
    <w:rsid w:val="02B65507"/>
    <w:rsid w:val="02B77EBE"/>
    <w:rsid w:val="02CB7B1A"/>
    <w:rsid w:val="02D5A09C"/>
    <w:rsid w:val="02E101B3"/>
    <w:rsid w:val="02E4ADF3"/>
    <w:rsid w:val="02E4CAB5"/>
    <w:rsid w:val="02EC6BA6"/>
    <w:rsid w:val="030F502A"/>
    <w:rsid w:val="031230FE"/>
    <w:rsid w:val="0315600C"/>
    <w:rsid w:val="03198753"/>
    <w:rsid w:val="0320C1D0"/>
    <w:rsid w:val="032D1EFC"/>
    <w:rsid w:val="0333EE32"/>
    <w:rsid w:val="03353200"/>
    <w:rsid w:val="033C7AB3"/>
    <w:rsid w:val="03421989"/>
    <w:rsid w:val="0343F383"/>
    <w:rsid w:val="034BF3DB"/>
    <w:rsid w:val="034C24D5"/>
    <w:rsid w:val="034C8F70"/>
    <w:rsid w:val="034F94B3"/>
    <w:rsid w:val="0351E499"/>
    <w:rsid w:val="0352B35C"/>
    <w:rsid w:val="03556190"/>
    <w:rsid w:val="035D7F65"/>
    <w:rsid w:val="035DE9FA"/>
    <w:rsid w:val="03625000"/>
    <w:rsid w:val="03677A82"/>
    <w:rsid w:val="038697A4"/>
    <w:rsid w:val="0392B4D0"/>
    <w:rsid w:val="03933B7C"/>
    <w:rsid w:val="03A0C9AE"/>
    <w:rsid w:val="03AFA5E9"/>
    <w:rsid w:val="03C09E93"/>
    <w:rsid w:val="03C3586B"/>
    <w:rsid w:val="03C3C51C"/>
    <w:rsid w:val="03C6BA5E"/>
    <w:rsid w:val="03C89DB4"/>
    <w:rsid w:val="03D567BE"/>
    <w:rsid w:val="03E82636"/>
    <w:rsid w:val="03EA907B"/>
    <w:rsid w:val="03F83A3F"/>
    <w:rsid w:val="04023C20"/>
    <w:rsid w:val="04076D69"/>
    <w:rsid w:val="0415E536"/>
    <w:rsid w:val="042748B0"/>
    <w:rsid w:val="04312B83"/>
    <w:rsid w:val="04339999"/>
    <w:rsid w:val="0436BEE8"/>
    <w:rsid w:val="043F8942"/>
    <w:rsid w:val="045AC858"/>
    <w:rsid w:val="045D217F"/>
    <w:rsid w:val="04662267"/>
    <w:rsid w:val="047EB2F5"/>
    <w:rsid w:val="047F07EC"/>
    <w:rsid w:val="047F4555"/>
    <w:rsid w:val="0482AAC9"/>
    <w:rsid w:val="0487E54D"/>
    <w:rsid w:val="0487F068"/>
    <w:rsid w:val="04926EF8"/>
    <w:rsid w:val="049517C7"/>
    <w:rsid w:val="0497C200"/>
    <w:rsid w:val="049DEEED"/>
    <w:rsid w:val="04A38B40"/>
    <w:rsid w:val="04A7F0E2"/>
    <w:rsid w:val="04B7572F"/>
    <w:rsid w:val="04BE607A"/>
    <w:rsid w:val="04C6301E"/>
    <w:rsid w:val="04D6847F"/>
    <w:rsid w:val="04D72622"/>
    <w:rsid w:val="04DFA74C"/>
    <w:rsid w:val="04FBEFB2"/>
    <w:rsid w:val="0511307D"/>
    <w:rsid w:val="05206B23"/>
    <w:rsid w:val="05290118"/>
    <w:rsid w:val="053C25B6"/>
    <w:rsid w:val="05406A8C"/>
    <w:rsid w:val="0558F2E5"/>
    <w:rsid w:val="05700803"/>
    <w:rsid w:val="057209BA"/>
    <w:rsid w:val="058ECAB1"/>
    <w:rsid w:val="0598B299"/>
    <w:rsid w:val="05A6D3C4"/>
    <w:rsid w:val="05C8F853"/>
    <w:rsid w:val="05CC7842"/>
    <w:rsid w:val="05CD1E0F"/>
    <w:rsid w:val="05CE2975"/>
    <w:rsid w:val="05D979DF"/>
    <w:rsid w:val="05E36B54"/>
    <w:rsid w:val="05FF761A"/>
    <w:rsid w:val="060813CA"/>
    <w:rsid w:val="0608E7EF"/>
    <w:rsid w:val="06098C42"/>
    <w:rsid w:val="060E5A5C"/>
    <w:rsid w:val="060E79B2"/>
    <w:rsid w:val="0610B418"/>
    <w:rsid w:val="0617A00C"/>
    <w:rsid w:val="06244D20"/>
    <w:rsid w:val="06270E9F"/>
    <w:rsid w:val="063400AA"/>
    <w:rsid w:val="0647FFB6"/>
    <w:rsid w:val="064C2289"/>
    <w:rsid w:val="064D06AD"/>
    <w:rsid w:val="0653A337"/>
    <w:rsid w:val="065756EB"/>
    <w:rsid w:val="06672052"/>
    <w:rsid w:val="066B4651"/>
    <w:rsid w:val="0677C8A9"/>
    <w:rsid w:val="069D04D9"/>
    <w:rsid w:val="069DC739"/>
    <w:rsid w:val="06A036C2"/>
    <w:rsid w:val="06B899B7"/>
    <w:rsid w:val="06DDF08A"/>
    <w:rsid w:val="06E1B8BC"/>
    <w:rsid w:val="06E20581"/>
    <w:rsid w:val="06EF73FE"/>
    <w:rsid w:val="06FA0763"/>
    <w:rsid w:val="070CF0D1"/>
    <w:rsid w:val="071774EE"/>
    <w:rsid w:val="072BDB89"/>
    <w:rsid w:val="072C871B"/>
    <w:rsid w:val="072D1492"/>
    <w:rsid w:val="072F79A9"/>
    <w:rsid w:val="0737A7EA"/>
    <w:rsid w:val="0740F60F"/>
    <w:rsid w:val="0750CF59"/>
    <w:rsid w:val="075692A5"/>
    <w:rsid w:val="076CE609"/>
    <w:rsid w:val="07730740"/>
    <w:rsid w:val="07791ADA"/>
    <w:rsid w:val="078228E7"/>
    <w:rsid w:val="0785086E"/>
    <w:rsid w:val="0785483A"/>
    <w:rsid w:val="0791E586"/>
    <w:rsid w:val="0793318E"/>
    <w:rsid w:val="0794A03C"/>
    <w:rsid w:val="07986843"/>
    <w:rsid w:val="07A19F54"/>
    <w:rsid w:val="07ADD934"/>
    <w:rsid w:val="07B9E069"/>
    <w:rsid w:val="07BDDC24"/>
    <w:rsid w:val="07C42ECA"/>
    <w:rsid w:val="07C89B2B"/>
    <w:rsid w:val="07CCD54D"/>
    <w:rsid w:val="07CDD468"/>
    <w:rsid w:val="07D46A31"/>
    <w:rsid w:val="07D4712A"/>
    <w:rsid w:val="07DA5879"/>
    <w:rsid w:val="07DD18AC"/>
    <w:rsid w:val="07DE9124"/>
    <w:rsid w:val="07DF8EE4"/>
    <w:rsid w:val="07E12F71"/>
    <w:rsid w:val="07E84EFF"/>
    <w:rsid w:val="07ED7FF8"/>
    <w:rsid w:val="07F0152F"/>
    <w:rsid w:val="08086D7E"/>
    <w:rsid w:val="081B55F4"/>
    <w:rsid w:val="081F786C"/>
    <w:rsid w:val="0828877A"/>
    <w:rsid w:val="08294357"/>
    <w:rsid w:val="082BEAC9"/>
    <w:rsid w:val="0832F427"/>
    <w:rsid w:val="0834527B"/>
    <w:rsid w:val="0839CBB6"/>
    <w:rsid w:val="0846DAB5"/>
    <w:rsid w:val="08474731"/>
    <w:rsid w:val="0851ED40"/>
    <w:rsid w:val="085BCBBB"/>
    <w:rsid w:val="085C0F24"/>
    <w:rsid w:val="08616060"/>
    <w:rsid w:val="0881F79F"/>
    <w:rsid w:val="0886A3E2"/>
    <w:rsid w:val="08926E32"/>
    <w:rsid w:val="089C2DCA"/>
    <w:rsid w:val="08A41145"/>
    <w:rsid w:val="08A6451B"/>
    <w:rsid w:val="08BEB4CC"/>
    <w:rsid w:val="08C37C82"/>
    <w:rsid w:val="08C5322D"/>
    <w:rsid w:val="08C9329F"/>
    <w:rsid w:val="08CB8C2B"/>
    <w:rsid w:val="08CCCBCF"/>
    <w:rsid w:val="08D182B8"/>
    <w:rsid w:val="08F0E9E7"/>
    <w:rsid w:val="08F5209C"/>
    <w:rsid w:val="08F558B7"/>
    <w:rsid w:val="08FB5E0A"/>
    <w:rsid w:val="08FBEB95"/>
    <w:rsid w:val="090F99F9"/>
    <w:rsid w:val="09369ED6"/>
    <w:rsid w:val="0953020A"/>
    <w:rsid w:val="095F25D9"/>
    <w:rsid w:val="09712710"/>
    <w:rsid w:val="09756937"/>
    <w:rsid w:val="0999F374"/>
    <w:rsid w:val="09BD2D08"/>
    <w:rsid w:val="09C2F559"/>
    <w:rsid w:val="09DCC70E"/>
    <w:rsid w:val="09DF84A9"/>
    <w:rsid w:val="09EA9F76"/>
    <w:rsid w:val="09EED682"/>
    <w:rsid w:val="09F77ABF"/>
    <w:rsid w:val="0A00301E"/>
    <w:rsid w:val="0A0A3772"/>
    <w:rsid w:val="0A16A56E"/>
    <w:rsid w:val="0A195D07"/>
    <w:rsid w:val="0A1D0697"/>
    <w:rsid w:val="0A34684B"/>
    <w:rsid w:val="0A36F510"/>
    <w:rsid w:val="0A44DDF7"/>
    <w:rsid w:val="0A47BFF4"/>
    <w:rsid w:val="0A4D5276"/>
    <w:rsid w:val="0A5484A2"/>
    <w:rsid w:val="0A621384"/>
    <w:rsid w:val="0A7801E9"/>
    <w:rsid w:val="0A82246F"/>
    <w:rsid w:val="0A830C31"/>
    <w:rsid w:val="0A897629"/>
    <w:rsid w:val="0A8A62C1"/>
    <w:rsid w:val="0A919F8F"/>
    <w:rsid w:val="0A94BC87"/>
    <w:rsid w:val="0AA1F3DA"/>
    <w:rsid w:val="0AABB509"/>
    <w:rsid w:val="0AB903AC"/>
    <w:rsid w:val="0ACFACB0"/>
    <w:rsid w:val="0AD03077"/>
    <w:rsid w:val="0AD5FD94"/>
    <w:rsid w:val="0AD9930E"/>
    <w:rsid w:val="0ADCE4F5"/>
    <w:rsid w:val="0AEB26A5"/>
    <w:rsid w:val="0AF0E744"/>
    <w:rsid w:val="0B024208"/>
    <w:rsid w:val="0B046482"/>
    <w:rsid w:val="0B282D62"/>
    <w:rsid w:val="0B2DD388"/>
    <w:rsid w:val="0B4BBA50"/>
    <w:rsid w:val="0B529E8F"/>
    <w:rsid w:val="0B5A4A4A"/>
    <w:rsid w:val="0B5E89DB"/>
    <w:rsid w:val="0B5FD2DF"/>
    <w:rsid w:val="0B70CE9F"/>
    <w:rsid w:val="0B780267"/>
    <w:rsid w:val="0B85E554"/>
    <w:rsid w:val="0B8E8AEB"/>
    <w:rsid w:val="0B90A209"/>
    <w:rsid w:val="0B92735A"/>
    <w:rsid w:val="0B966109"/>
    <w:rsid w:val="0B985BA8"/>
    <w:rsid w:val="0B990122"/>
    <w:rsid w:val="0BA86629"/>
    <w:rsid w:val="0BB49B97"/>
    <w:rsid w:val="0BB69CCB"/>
    <w:rsid w:val="0BB8469E"/>
    <w:rsid w:val="0BB95190"/>
    <w:rsid w:val="0BBC10BF"/>
    <w:rsid w:val="0BBD6CA5"/>
    <w:rsid w:val="0BBE628A"/>
    <w:rsid w:val="0BCF774B"/>
    <w:rsid w:val="0BDBE0A2"/>
    <w:rsid w:val="0BE0C979"/>
    <w:rsid w:val="0BE4953F"/>
    <w:rsid w:val="0BEE911C"/>
    <w:rsid w:val="0BF74C6E"/>
    <w:rsid w:val="0C035515"/>
    <w:rsid w:val="0C0C4512"/>
    <w:rsid w:val="0C0C570E"/>
    <w:rsid w:val="0C209C79"/>
    <w:rsid w:val="0C21FE2E"/>
    <w:rsid w:val="0C2B722E"/>
    <w:rsid w:val="0C2BD5D1"/>
    <w:rsid w:val="0C345B92"/>
    <w:rsid w:val="0C43EC90"/>
    <w:rsid w:val="0C45A46A"/>
    <w:rsid w:val="0C60EFE9"/>
    <w:rsid w:val="0C7A49B4"/>
    <w:rsid w:val="0C8B0064"/>
    <w:rsid w:val="0C93A586"/>
    <w:rsid w:val="0CA3422E"/>
    <w:rsid w:val="0CA82CA1"/>
    <w:rsid w:val="0CAF00D3"/>
    <w:rsid w:val="0CB35A1B"/>
    <w:rsid w:val="0CBCF6D5"/>
    <w:rsid w:val="0CBE1654"/>
    <w:rsid w:val="0CC38249"/>
    <w:rsid w:val="0CC826CF"/>
    <w:rsid w:val="0CE4138F"/>
    <w:rsid w:val="0CE72E7B"/>
    <w:rsid w:val="0CE9B8FE"/>
    <w:rsid w:val="0CF4637B"/>
    <w:rsid w:val="0D097D7D"/>
    <w:rsid w:val="0D0E8F1E"/>
    <w:rsid w:val="0D10F989"/>
    <w:rsid w:val="0D248B73"/>
    <w:rsid w:val="0D2B170E"/>
    <w:rsid w:val="0D322E4D"/>
    <w:rsid w:val="0D51A974"/>
    <w:rsid w:val="0D581DCE"/>
    <w:rsid w:val="0D612C22"/>
    <w:rsid w:val="0D6A9C6D"/>
    <w:rsid w:val="0D722837"/>
    <w:rsid w:val="0D76359E"/>
    <w:rsid w:val="0D7D07D1"/>
    <w:rsid w:val="0D7DDCC4"/>
    <w:rsid w:val="0D876879"/>
    <w:rsid w:val="0D9D2AA6"/>
    <w:rsid w:val="0DB10527"/>
    <w:rsid w:val="0DC18108"/>
    <w:rsid w:val="0DC3205F"/>
    <w:rsid w:val="0DC5E4A7"/>
    <w:rsid w:val="0DEC6E48"/>
    <w:rsid w:val="0DECF9BD"/>
    <w:rsid w:val="0DF63454"/>
    <w:rsid w:val="0DF9EDD2"/>
    <w:rsid w:val="0DFF619D"/>
    <w:rsid w:val="0E0642C0"/>
    <w:rsid w:val="0E0A7D89"/>
    <w:rsid w:val="0E0C0837"/>
    <w:rsid w:val="0E0CE866"/>
    <w:rsid w:val="0E0DF7A0"/>
    <w:rsid w:val="0E14AC83"/>
    <w:rsid w:val="0E1614FD"/>
    <w:rsid w:val="0E1ACDF9"/>
    <w:rsid w:val="0E1D1D8B"/>
    <w:rsid w:val="0E24800A"/>
    <w:rsid w:val="0E2959FA"/>
    <w:rsid w:val="0E2E94EE"/>
    <w:rsid w:val="0E3030AC"/>
    <w:rsid w:val="0E32A740"/>
    <w:rsid w:val="0E480CAB"/>
    <w:rsid w:val="0E5DA6BC"/>
    <w:rsid w:val="0E5E1D00"/>
    <w:rsid w:val="0E66D457"/>
    <w:rsid w:val="0E7177BB"/>
    <w:rsid w:val="0E71C8A7"/>
    <w:rsid w:val="0E7C3B1F"/>
    <w:rsid w:val="0E91202F"/>
    <w:rsid w:val="0E94718E"/>
    <w:rsid w:val="0E9A0A3B"/>
    <w:rsid w:val="0EA54DDE"/>
    <w:rsid w:val="0EB6C204"/>
    <w:rsid w:val="0EB98488"/>
    <w:rsid w:val="0EBF7F0A"/>
    <w:rsid w:val="0ED3414D"/>
    <w:rsid w:val="0ED34299"/>
    <w:rsid w:val="0ED5F698"/>
    <w:rsid w:val="0EE58035"/>
    <w:rsid w:val="0EEDF87F"/>
    <w:rsid w:val="0EFA25E0"/>
    <w:rsid w:val="0F051130"/>
    <w:rsid w:val="0F179388"/>
    <w:rsid w:val="0F219D63"/>
    <w:rsid w:val="0F23D490"/>
    <w:rsid w:val="0F2C5F7B"/>
    <w:rsid w:val="0F425BA3"/>
    <w:rsid w:val="0F4D6F66"/>
    <w:rsid w:val="0F673973"/>
    <w:rsid w:val="0F795CA3"/>
    <w:rsid w:val="0F79A203"/>
    <w:rsid w:val="0F861B1E"/>
    <w:rsid w:val="0F9001DF"/>
    <w:rsid w:val="0F9190E9"/>
    <w:rsid w:val="0FA2DE60"/>
    <w:rsid w:val="0FAC067D"/>
    <w:rsid w:val="0FB102E2"/>
    <w:rsid w:val="0FB93D3B"/>
    <w:rsid w:val="0FBA3D43"/>
    <w:rsid w:val="0FBE53B1"/>
    <w:rsid w:val="0FC31BA5"/>
    <w:rsid w:val="0FC82283"/>
    <w:rsid w:val="0FCC599B"/>
    <w:rsid w:val="0FD491EF"/>
    <w:rsid w:val="0FD4F0A6"/>
    <w:rsid w:val="0FD8189C"/>
    <w:rsid w:val="0FDDE478"/>
    <w:rsid w:val="0FE69F34"/>
    <w:rsid w:val="0FE77803"/>
    <w:rsid w:val="0FEB97EA"/>
    <w:rsid w:val="0FEBDE2D"/>
    <w:rsid w:val="0FECD78E"/>
    <w:rsid w:val="0FF71058"/>
    <w:rsid w:val="10067109"/>
    <w:rsid w:val="1009FE73"/>
    <w:rsid w:val="1018CBD2"/>
    <w:rsid w:val="101D28C4"/>
    <w:rsid w:val="1021DD54"/>
    <w:rsid w:val="103D3F1C"/>
    <w:rsid w:val="10411E3F"/>
    <w:rsid w:val="105A469C"/>
    <w:rsid w:val="105A80A6"/>
    <w:rsid w:val="106BAA73"/>
    <w:rsid w:val="106C2B56"/>
    <w:rsid w:val="106FC10C"/>
    <w:rsid w:val="10791D6C"/>
    <w:rsid w:val="107D2DE7"/>
    <w:rsid w:val="107FB8B5"/>
    <w:rsid w:val="108D5B38"/>
    <w:rsid w:val="1098BEA3"/>
    <w:rsid w:val="10A27428"/>
    <w:rsid w:val="10A83CE0"/>
    <w:rsid w:val="10A9C8F9"/>
    <w:rsid w:val="10B1D120"/>
    <w:rsid w:val="10B7591E"/>
    <w:rsid w:val="10BE3312"/>
    <w:rsid w:val="10C937B3"/>
    <w:rsid w:val="10D574F0"/>
    <w:rsid w:val="10DF06C3"/>
    <w:rsid w:val="10E7207A"/>
    <w:rsid w:val="10F5AB51"/>
    <w:rsid w:val="110EB81D"/>
    <w:rsid w:val="11136A53"/>
    <w:rsid w:val="1116CA57"/>
    <w:rsid w:val="111B29CD"/>
    <w:rsid w:val="1133E8DB"/>
    <w:rsid w:val="114021EA"/>
    <w:rsid w:val="1144C767"/>
    <w:rsid w:val="1147B9F8"/>
    <w:rsid w:val="114C4FB8"/>
    <w:rsid w:val="114DEE4C"/>
    <w:rsid w:val="1150AEAF"/>
    <w:rsid w:val="11634205"/>
    <w:rsid w:val="1166AD89"/>
    <w:rsid w:val="1172383D"/>
    <w:rsid w:val="1189BDC0"/>
    <w:rsid w:val="118A1937"/>
    <w:rsid w:val="1192CE63"/>
    <w:rsid w:val="11975A6D"/>
    <w:rsid w:val="11B95B83"/>
    <w:rsid w:val="11C697C5"/>
    <w:rsid w:val="11C92CEC"/>
    <w:rsid w:val="11EB1A76"/>
    <w:rsid w:val="11F01A2E"/>
    <w:rsid w:val="11F22BFA"/>
    <w:rsid w:val="11F73FAA"/>
    <w:rsid w:val="120E82DE"/>
    <w:rsid w:val="12147FB3"/>
    <w:rsid w:val="1214EAAB"/>
    <w:rsid w:val="122231B2"/>
    <w:rsid w:val="1236F27D"/>
    <w:rsid w:val="123FFC42"/>
    <w:rsid w:val="1248610A"/>
    <w:rsid w:val="124B2226"/>
    <w:rsid w:val="1254C71B"/>
    <w:rsid w:val="12597EDA"/>
    <w:rsid w:val="1259AA2A"/>
    <w:rsid w:val="1288E8BF"/>
    <w:rsid w:val="12936933"/>
    <w:rsid w:val="12938B51"/>
    <w:rsid w:val="129C02D3"/>
    <w:rsid w:val="129D2E31"/>
    <w:rsid w:val="129D72BF"/>
    <w:rsid w:val="12C458BF"/>
    <w:rsid w:val="12CBC449"/>
    <w:rsid w:val="12D46657"/>
    <w:rsid w:val="12DB395B"/>
    <w:rsid w:val="12E3C45A"/>
    <w:rsid w:val="12EE8661"/>
    <w:rsid w:val="130F88E1"/>
    <w:rsid w:val="1317EF82"/>
    <w:rsid w:val="132199F5"/>
    <w:rsid w:val="132490C2"/>
    <w:rsid w:val="132F53EE"/>
    <w:rsid w:val="133141DA"/>
    <w:rsid w:val="13333D23"/>
    <w:rsid w:val="1358AAA4"/>
    <w:rsid w:val="1360B7FB"/>
    <w:rsid w:val="1363ECC2"/>
    <w:rsid w:val="1366598B"/>
    <w:rsid w:val="136D49B5"/>
    <w:rsid w:val="1373DB3F"/>
    <w:rsid w:val="1377BB1A"/>
    <w:rsid w:val="137D9CE7"/>
    <w:rsid w:val="138E45AD"/>
    <w:rsid w:val="139F4D0A"/>
    <w:rsid w:val="13AE8078"/>
    <w:rsid w:val="13B3B42F"/>
    <w:rsid w:val="13B75EDE"/>
    <w:rsid w:val="13C008B8"/>
    <w:rsid w:val="13C340AC"/>
    <w:rsid w:val="13CDDC6A"/>
    <w:rsid w:val="13D1DC4E"/>
    <w:rsid w:val="13D73369"/>
    <w:rsid w:val="13E112D3"/>
    <w:rsid w:val="13E4A470"/>
    <w:rsid w:val="140742C4"/>
    <w:rsid w:val="140C0CA0"/>
    <w:rsid w:val="142F67DC"/>
    <w:rsid w:val="14348E15"/>
    <w:rsid w:val="1439CA9E"/>
    <w:rsid w:val="143F54D4"/>
    <w:rsid w:val="14488FEE"/>
    <w:rsid w:val="145393EA"/>
    <w:rsid w:val="146101F5"/>
    <w:rsid w:val="1461F237"/>
    <w:rsid w:val="1464ADDB"/>
    <w:rsid w:val="14693ED6"/>
    <w:rsid w:val="147D4D6A"/>
    <w:rsid w:val="1488B9D2"/>
    <w:rsid w:val="148DADFD"/>
    <w:rsid w:val="148DC5AC"/>
    <w:rsid w:val="149DA6A5"/>
    <w:rsid w:val="14A73B01"/>
    <w:rsid w:val="14BC0451"/>
    <w:rsid w:val="14C58DCF"/>
    <w:rsid w:val="14CD9F9A"/>
    <w:rsid w:val="14CE7520"/>
    <w:rsid w:val="14CF0D84"/>
    <w:rsid w:val="14D6AD6B"/>
    <w:rsid w:val="14E493A1"/>
    <w:rsid w:val="14E927EE"/>
    <w:rsid w:val="14E93D69"/>
    <w:rsid w:val="14EAE356"/>
    <w:rsid w:val="14F09238"/>
    <w:rsid w:val="14F1F748"/>
    <w:rsid w:val="14F4B619"/>
    <w:rsid w:val="1519791E"/>
    <w:rsid w:val="1519F4C6"/>
    <w:rsid w:val="1524F33F"/>
    <w:rsid w:val="15251CE2"/>
    <w:rsid w:val="154B4D17"/>
    <w:rsid w:val="154D3E2B"/>
    <w:rsid w:val="1552C76E"/>
    <w:rsid w:val="157CF451"/>
    <w:rsid w:val="1587C058"/>
    <w:rsid w:val="158F654E"/>
    <w:rsid w:val="15910EFE"/>
    <w:rsid w:val="1592E839"/>
    <w:rsid w:val="15A1DCD9"/>
    <w:rsid w:val="15ADA766"/>
    <w:rsid w:val="15BBDF6F"/>
    <w:rsid w:val="15BC06D5"/>
    <w:rsid w:val="15BE23E1"/>
    <w:rsid w:val="15D8EFC8"/>
    <w:rsid w:val="15DC100F"/>
    <w:rsid w:val="15DE3A04"/>
    <w:rsid w:val="15F118B1"/>
    <w:rsid w:val="15FCF893"/>
    <w:rsid w:val="16008B3A"/>
    <w:rsid w:val="1628A765"/>
    <w:rsid w:val="1629D662"/>
    <w:rsid w:val="1632DE89"/>
    <w:rsid w:val="164D4EEA"/>
    <w:rsid w:val="164FE72C"/>
    <w:rsid w:val="16604231"/>
    <w:rsid w:val="166071B6"/>
    <w:rsid w:val="166F4A20"/>
    <w:rsid w:val="16926ACB"/>
    <w:rsid w:val="16947514"/>
    <w:rsid w:val="16AB6E10"/>
    <w:rsid w:val="16ABE5BE"/>
    <w:rsid w:val="16B1BE99"/>
    <w:rsid w:val="16B2A277"/>
    <w:rsid w:val="16B39DD7"/>
    <w:rsid w:val="16BD9492"/>
    <w:rsid w:val="16C06973"/>
    <w:rsid w:val="16C98888"/>
    <w:rsid w:val="16DD95A9"/>
    <w:rsid w:val="16F3B827"/>
    <w:rsid w:val="16F9E7F2"/>
    <w:rsid w:val="170983FE"/>
    <w:rsid w:val="1713795E"/>
    <w:rsid w:val="171F0409"/>
    <w:rsid w:val="1720C799"/>
    <w:rsid w:val="172A5DAB"/>
    <w:rsid w:val="172D80FC"/>
    <w:rsid w:val="173AEDF2"/>
    <w:rsid w:val="17433930"/>
    <w:rsid w:val="17492128"/>
    <w:rsid w:val="174CF602"/>
    <w:rsid w:val="175285C2"/>
    <w:rsid w:val="175E2B8B"/>
    <w:rsid w:val="17603F0A"/>
    <w:rsid w:val="176B4BDF"/>
    <w:rsid w:val="177533A9"/>
    <w:rsid w:val="1797C9E2"/>
    <w:rsid w:val="17A0515D"/>
    <w:rsid w:val="17A1B750"/>
    <w:rsid w:val="17AF60AA"/>
    <w:rsid w:val="17AF7355"/>
    <w:rsid w:val="17BCDC6E"/>
    <w:rsid w:val="17BEAE13"/>
    <w:rsid w:val="17C0039C"/>
    <w:rsid w:val="17C75195"/>
    <w:rsid w:val="17CCE469"/>
    <w:rsid w:val="17DA589F"/>
    <w:rsid w:val="17E2401A"/>
    <w:rsid w:val="17F0BE2F"/>
    <w:rsid w:val="17F71723"/>
    <w:rsid w:val="17FF4E3F"/>
    <w:rsid w:val="180FAA02"/>
    <w:rsid w:val="1810275D"/>
    <w:rsid w:val="1817F93A"/>
    <w:rsid w:val="181DD151"/>
    <w:rsid w:val="18215B84"/>
    <w:rsid w:val="1824E6D9"/>
    <w:rsid w:val="182E594B"/>
    <w:rsid w:val="18357B79"/>
    <w:rsid w:val="1837C611"/>
    <w:rsid w:val="1841B0C7"/>
    <w:rsid w:val="18469E17"/>
    <w:rsid w:val="18580444"/>
    <w:rsid w:val="186812AB"/>
    <w:rsid w:val="187EB1CF"/>
    <w:rsid w:val="18809308"/>
    <w:rsid w:val="188110C1"/>
    <w:rsid w:val="188CE97E"/>
    <w:rsid w:val="1892EF65"/>
    <w:rsid w:val="1899E3F6"/>
    <w:rsid w:val="18AADB55"/>
    <w:rsid w:val="18ACF5C5"/>
    <w:rsid w:val="18BB1531"/>
    <w:rsid w:val="18BDC01B"/>
    <w:rsid w:val="18C18CE8"/>
    <w:rsid w:val="18C1B594"/>
    <w:rsid w:val="18C6DE9D"/>
    <w:rsid w:val="18C9E3C6"/>
    <w:rsid w:val="18CACAF7"/>
    <w:rsid w:val="18CD58DC"/>
    <w:rsid w:val="18CFA795"/>
    <w:rsid w:val="18E02CC6"/>
    <w:rsid w:val="18E4E161"/>
    <w:rsid w:val="18E9C66C"/>
    <w:rsid w:val="18FE1D6E"/>
    <w:rsid w:val="191AEB53"/>
    <w:rsid w:val="191E86E5"/>
    <w:rsid w:val="1925A01C"/>
    <w:rsid w:val="1926334D"/>
    <w:rsid w:val="1935533F"/>
    <w:rsid w:val="19379AC3"/>
    <w:rsid w:val="193DA059"/>
    <w:rsid w:val="19471237"/>
    <w:rsid w:val="194BB21D"/>
    <w:rsid w:val="196DC9CA"/>
    <w:rsid w:val="19767D10"/>
    <w:rsid w:val="197873E4"/>
    <w:rsid w:val="197C02BF"/>
    <w:rsid w:val="198086E3"/>
    <w:rsid w:val="19A1DC9A"/>
    <w:rsid w:val="19A45D63"/>
    <w:rsid w:val="19BFD424"/>
    <w:rsid w:val="19D5855A"/>
    <w:rsid w:val="19DBBED2"/>
    <w:rsid w:val="19E8727B"/>
    <w:rsid w:val="19F65858"/>
    <w:rsid w:val="19FFD0AE"/>
    <w:rsid w:val="1A016CC6"/>
    <w:rsid w:val="1A0AAF09"/>
    <w:rsid w:val="1A0F2EBA"/>
    <w:rsid w:val="1A164682"/>
    <w:rsid w:val="1A1A0002"/>
    <w:rsid w:val="1A1A9AE8"/>
    <w:rsid w:val="1A1C91A5"/>
    <w:rsid w:val="1A21A5F6"/>
    <w:rsid w:val="1A2E1C82"/>
    <w:rsid w:val="1A3B1BBC"/>
    <w:rsid w:val="1A3EE8DA"/>
    <w:rsid w:val="1A42E8F7"/>
    <w:rsid w:val="1A482498"/>
    <w:rsid w:val="1A56A4CB"/>
    <w:rsid w:val="1A5A687C"/>
    <w:rsid w:val="1A736A86"/>
    <w:rsid w:val="1A7AE3AF"/>
    <w:rsid w:val="1A7C5736"/>
    <w:rsid w:val="1A883199"/>
    <w:rsid w:val="1A936891"/>
    <w:rsid w:val="1A9D37A7"/>
    <w:rsid w:val="1AC8B4C0"/>
    <w:rsid w:val="1ACE5F64"/>
    <w:rsid w:val="1AD3D42E"/>
    <w:rsid w:val="1ADAA688"/>
    <w:rsid w:val="1AE7FE7A"/>
    <w:rsid w:val="1B11040A"/>
    <w:rsid w:val="1B1117AB"/>
    <w:rsid w:val="1B2B45D5"/>
    <w:rsid w:val="1B336218"/>
    <w:rsid w:val="1B383AA8"/>
    <w:rsid w:val="1B49F530"/>
    <w:rsid w:val="1B5B631E"/>
    <w:rsid w:val="1B5DA8DB"/>
    <w:rsid w:val="1B607BFC"/>
    <w:rsid w:val="1B61BC9E"/>
    <w:rsid w:val="1B719A37"/>
    <w:rsid w:val="1B7E0373"/>
    <w:rsid w:val="1B85186A"/>
    <w:rsid w:val="1BA2D6EC"/>
    <w:rsid w:val="1BA3205F"/>
    <w:rsid w:val="1BA984DD"/>
    <w:rsid w:val="1BA9C20C"/>
    <w:rsid w:val="1BB88E87"/>
    <w:rsid w:val="1BBB9764"/>
    <w:rsid w:val="1BCEBD88"/>
    <w:rsid w:val="1BDD56F6"/>
    <w:rsid w:val="1BEA64C9"/>
    <w:rsid w:val="1BEB0A43"/>
    <w:rsid w:val="1BF0AC0A"/>
    <w:rsid w:val="1BF4B8DB"/>
    <w:rsid w:val="1BFCA5E9"/>
    <w:rsid w:val="1C16BB68"/>
    <w:rsid w:val="1C16BE4F"/>
    <w:rsid w:val="1C24889B"/>
    <w:rsid w:val="1C2539E0"/>
    <w:rsid w:val="1C268235"/>
    <w:rsid w:val="1C2F51D5"/>
    <w:rsid w:val="1C30CCA0"/>
    <w:rsid w:val="1C3F9C61"/>
    <w:rsid w:val="1C43576A"/>
    <w:rsid w:val="1C446636"/>
    <w:rsid w:val="1C452A2E"/>
    <w:rsid w:val="1C554886"/>
    <w:rsid w:val="1C556511"/>
    <w:rsid w:val="1C5D5D90"/>
    <w:rsid w:val="1C5E6B7C"/>
    <w:rsid w:val="1C614057"/>
    <w:rsid w:val="1C638EF7"/>
    <w:rsid w:val="1C69BF9F"/>
    <w:rsid w:val="1C6F48E5"/>
    <w:rsid w:val="1C778C96"/>
    <w:rsid w:val="1C7BBA53"/>
    <w:rsid w:val="1C7D651F"/>
    <w:rsid w:val="1C87C8B4"/>
    <w:rsid w:val="1C8EF4F8"/>
    <w:rsid w:val="1C93D24C"/>
    <w:rsid w:val="1C940DB3"/>
    <w:rsid w:val="1CA984E9"/>
    <w:rsid w:val="1CAEE241"/>
    <w:rsid w:val="1CB0ED13"/>
    <w:rsid w:val="1CB4E328"/>
    <w:rsid w:val="1CB806E5"/>
    <w:rsid w:val="1CBCDC21"/>
    <w:rsid w:val="1CBDC193"/>
    <w:rsid w:val="1CC73B9F"/>
    <w:rsid w:val="1CE3AB21"/>
    <w:rsid w:val="1CF0219A"/>
    <w:rsid w:val="1CF59B79"/>
    <w:rsid w:val="1CFE0876"/>
    <w:rsid w:val="1D01D5D3"/>
    <w:rsid w:val="1D0D7EA5"/>
    <w:rsid w:val="1D1093DD"/>
    <w:rsid w:val="1D12D09E"/>
    <w:rsid w:val="1D13B5CD"/>
    <w:rsid w:val="1D1887D6"/>
    <w:rsid w:val="1D1A04E4"/>
    <w:rsid w:val="1D1DFF09"/>
    <w:rsid w:val="1D1F75BF"/>
    <w:rsid w:val="1D23A99F"/>
    <w:rsid w:val="1D32755E"/>
    <w:rsid w:val="1D36B1BF"/>
    <w:rsid w:val="1D3FB057"/>
    <w:rsid w:val="1D405188"/>
    <w:rsid w:val="1D4F07A8"/>
    <w:rsid w:val="1D68D646"/>
    <w:rsid w:val="1D69AA14"/>
    <w:rsid w:val="1D7228D6"/>
    <w:rsid w:val="1D742CBA"/>
    <w:rsid w:val="1D7AFEC2"/>
    <w:rsid w:val="1D850763"/>
    <w:rsid w:val="1D9737E0"/>
    <w:rsid w:val="1D98BB3E"/>
    <w:rsid w:val="1D9D197A"/>
    <w:rsid w:val="1DA18E03"/>
    <w:rsid w:val="1DAF2546"/>
    <w:rsid w:val="1DBB881A"/>
    <w:rsid w:val="1DC15677"/>
    <w:rsid w:val="1DC5AE2F"/>
    <w:rsid w:val="1DD12262"/>
    <w:rsid w:val="1DDEFE9A"/>
    <w:rsid w:val="1DE2A025"/>
    <w:rsid w:val="1DE3FCFB"/>
    <w:rsid w:val="1DEE219A"/>
    <w:rsid w:val="1E15D7EC"/>
    <w:rsid w:val="1E1DCB85"/>
    <w:rsid w:val="1E27F05B"/>
    <w:rsid w:val="1E2C2B0D"/>
    <w:rsid w:val="1E3B70AD"/>
    <w:rsid w:val="1E3D56D8"/>
    <w:rsid w:val="1E4395D8"/>
    <w:rsid w:val="1E4CF59E"/>
    <w:rsid w:val="1E4D4972"/>
    <w:rsid w:val="1E51AA9D"/>
    <w:rsid w:val="1E53D007"/>
    <w:rsid w:val="1E5E8E55"/>
    <w:rsid w:val="1E609DA6"/>
    <w:rsid w:val="1E650D2B"/>
    <w:rsid w:val="1E714675"/>
    <w:rsid w:val="1E732413"/>
    <w:rsid w:val="1E73FCDD"/>
    <w:rsid w:val="1E760B7A"/>
    <w:rsid w:val="1E860209"/>
    <w:rsid w:val="1E8EEA70"/>
    <w:rsid w:val="1E93C48D"/>
    <w:rsid w:val="1E96B905"/>
    <w:rsid w:val="1EA38A18"/>
    <w:rsid w:val="1EA9B87B"/>
    <w:rsid w:val="1EACB7D2"/>
    <w:rsid w:val="1EAE0323"/>
    <w:rsid w:val="1EB45F0D"/>
    <w:rsid w:val="1EBDE2F9"/>
    <w:rsid w:val="1ECFEDC8"/>
    <w:rsid w:val="1EDD0364"/>
    <w:rsid w:val="1EDD6A15"/>
    <w:rsid w:val="1EE1FC19"/>
    <w:rsid w:val="1EE28D97"/>
    <w:rsid w:val="1EEB59A8"/>
    <w:rsid w:val="1EF3C399"/>
    <w:rsid w:val="1EF5BED2"/>
    <w:rsid w:val="1F07646E"/>
    <w:rsid w:val="1F118B34"/>
    <w:rsid w:val="1F1E9D49"/>
    <w:rsid w:val="1F2A12EC"/>
    <w:rsid w:val="1F419B5E"/>
    <w:rsid w:val="1F436B68"/>
    <w:rsid w:val="1F46CEF3"/>
    <w:rsid w:val="1F5D96B3"/>
    <w:rsid w:val="1F602220"/>
    <w:rsid w:val="1F6FEBBA"/>
    <w:rsid w:val="1F7C2DCE"/>
    <w:rsid w:val="1F842AD4"/>
    <w:rsid w:val="1F9BE9F5"/>
    <w:rsid w:val="1FB43E13"/>
    <w:rsid w:val="1FB5937D"/>
    <w:rsid w:val="1FC06F9F"/>
    <w:rsid w:val="1FD00329"/>
    <w:rsid w:val="1FD8C7A8"/>
    <w:rsid w:val="1FDC640F"/>
    <w:rsid w:val="1FDEBFDA"/>
    <w:rsid w:val="1FE24E3F"/>
    <w:rsid w:val="1FE4851B"/>
    <w:rsid w:val="1FE4F0F6"/>
    <w:rsid w:val="1FF159C2"/>
    <w:rsid w:val="1FF61229"/>
    <w:rsid w:val="20043FC4"/>
    <w:rsid w:val="200AF3C7"/>
    <w:rsid w:val="201D3986"/>
    <w:rsid w:val="201F8CCC"/>
    <w:rsid w:val="202484D4"/>
    <w:rsid w:val="203F6B10"/>
    <w:rsid w:val="2046B1D9"/>
    <w:rsid w:val="2049563D"/>
    <w:rsid w:val="20544C52"/>
    <w:rsid w:val="205F13E2"/>
    <w:rsid w:val="205F5369"/>
    <w:rsid w:val="206A5A29"/>
    <w:rsid w:val="208254E2"/>
    <w:rsid w:val="208FF232"/>
    <w:rsid w:val="20949BF4"/>
    <w:rsid w:val="20988BCB"/>
    <w:rsid w:val="20A84178"/>
    <w:rsid w:val="20AB7702"/>
    <w:rsid w:val="20ABFB89"/>
    <w:rsid w:val="20AC93D3"/>
    <w:rsid w:val="20CBA150"/>
    <w:rsid w:val="20CD0D73"/>
    <w:rsid w:val="20D8AECB"/>
    <w:rsid w:val="20ECD3F2"/>
    <w:rsid w:val="20F7D41C"/>
    <w:rsid w:val="21084FE1"/>
    <w:rsid w:val="2109708B"/>
    <w:rsid w:val="2119B097"/>
    <w:rsid w:val="2130D495"/>
    <w:rsid w:val="2134DAD0"/>
    <w:rsid w:val="2149FA2A"/>
    <w:rsid w:val="214D78AE"/>
    <w:rsid w:val="214E7CC3"/>
    <w:rsid w:val="2150626A"/>
    <w:rsid w:val="21534B96"/>
    <w:rsid w:val="2154CAB0"/>
    <w:rsid w:val="215989A0"/>
    <w:rsid w:val="216A9534"/>
    <w:rsid w:val="2180A3C0"/>
    <w:rsid w:val="21872878"/>
    <w:rsid w:val="21925C7A"/>
    <w:rsid w:val="2195AF06"/>
    <w:rsid w:val="21AAC4D5"/>
    <w:rsid w:val="21ABAE34"/>
    <w:rsid w:val="21ADF6B1"/>
    <w:rsid w:val="21B92278"/>
    <w:rsid w:val="21B9D1E3"/>
    <w:rsid w:val="21C61B63"/>
    <w:rsid w:val="21CD6E85"/>
    <w:rsid w:val="21D7240A"/>
    <w:rsid w:val="21DF8966"/>
    <w:rsid w:val="21F98559"/>
    <w:rsid w:val="21FB644C"/>
    <w:rsid w:val="220892EF"/>
    <w:rsid w:val="220ECAAA"/>
    <w:rsid w:val="2213C2AB"/>
    <w:rsid w:val="2226A6DD"/>
    <w:rsid w:val="222E9991"/>
    <w:rsid w:val="224349F5"/>
    <w:rsid w:val="22444D09"/>
    <w:rsid w:val="224FDC7E"/>
    <w:rsid w:val="225B4E7B"/>
    <w:rsid w:val="225CA2C3"/>
    <w:rsid w:val="226F5B81"/>
    <w:rsid w:val="22706BCD"/>
    <w:rsid w:val="22957B97"/>
    <w:rsid w:val="229EAB2A"/>
    <w:rsid w:val="22A3B8EF"/>
    <w:rsid w:val="22A5B3DC"/>
    <w:rsid w:val="22C56D69"/>
    <w:rsid w:val="22D020B2"/>
    <w:rsid w:val="22D24F03"/>
    <w:rsid w:val="22D8D8D8"/>
    <w:rsid w:val="22E125CC"/>
    <w:rsid w:val="22E6D55D"/>
    <w:rsid w:val="22E6F5A8"/>
    <w:rsid w:val="22E70F30"/>
    <w:rsid w:val="22E88183"/>
    <w:rsid w:val="2300AC37"/>
    <w:rsid w:val="23033F01"/>
    <w:rsid w:val="2319333C"/>
    <w:rsid w:val="231F690A"/>
    <w:rsid w:val="231F9A0E"/>
    <w:rsid w:val="2323E3FE"/>
    <w:rsid w:val="235504AB"/>
    <w:rsid w:val="23591B07"/>
    <w:rsid w:val="2359FA68"/>
    <w:rsid w:val="236137EC"/>
    <w:rsid w:val="2380D4DC"/>
    <w:rsid w:val="23859478"/>
    <w:rsid w:val="2393DFE5"/>
    <w:rsid w:val="23AE2AEB"/>
    <w:rsid w:val="23B8A16D"/>
    <w:rsid w:val="23BCB7DC"/>
    <w:rsid w:val="23D061B5"/>
    <w:rsid w:val="23D82A2E"/>
    <w:rsid w:val="23D90A83"/>
    <w:rsid w:val="23DA6481"/>
    <w:rsid w:val="23DC63B5"/>
    <w:rsid w:val="23DE241A"/>
    <w:rsid w:val="23E130AD"/>
    <w:rsid w:val="23E1ECAF"/>
    <w:rsid w:val="23E47D58"/>
    <w:rsid w:val="23EA4046"/>
    <w:rsid w:val="23F66E05"/>
    <w:rsid w:val="23F672D2"/>
    <w:rsid w:val="23FAB6F3"/>
    <w:rsid w:val="23FAD9EC"/>
    <w:rsid w:val="23FF7200"/>
    <w:rsid w:val="241753E2"/>
    <w:rsid w:val="242487F3"/>
    <w:rsid w:val="242874BC"/>
    <w:rsid w:val="242A1AAD"/>
    <w:rsid w:val="242BBA70"/>
    <w:rsid w:val="242ED2E7"/>
    <w:rsid w:val="2430E5FC"/>
    <w:rsid w:val="244DB83B"/>
    <w:rsid w:val="2451B36D"/>
    <w:rsid w:val="24574B11"/>
    <w:rsid w:val="2458B064"/>
    <w:rsid w:val="2465E43A"/>
    <w:rsid w:val="246C7B92"/>
    <w:rsid w:val="24738F73"/>
    <w:rsid w:val="247DCB35"/>
    <w:rsid w:val="2483AF72"/>
    <w:rsid w:val="24859A1B"/>
    <w:rsid w:val="249076E5"/>
    <w:rsid w:val="2497DE52"/>
    <w:rsid w:val="24A7FFAC"/>
    <w:rsid w:val="24C09353"/>
    <w:rsid w:val="24C0F4F8"/>
    <w:rsid w:val="24C78119"/>
    <w:rsid w:val="24DF6FD2"/>
    <w:rsid w:val="24E01C9B"/>
    <w:rsid w:val="24E1FFF5"/>
    <w:rsid w:val="24F2113C"/>
    <w:rsid w:val="24F2F965"/>
    <w:rsid w:val="24F3D684"/>
    <w:rsid w:val="24FE66E7"/>
    <w:rsid w:val="250176AC"/>
    <w:rsid w:val="250582C2"/>
    <w:rsid w:val="250660BF"/>
    <w:rsid w:val="2513040A"/>
    <w:rsid w:val="251ACD8B"/>
    <w:rsid w:val="252181AD"/>
    <w:rsid w:val="2525E419"/>
    <w:rsid w:val="252C244D"/>
    <w:rsid w:val="2536A17D"/>
    <w:rsid w:val="2543DBB6"/>
    <w:rsid w:val="2550A452"/>
    <w:rsid w:val="256BB497"/>
    <w:rsid w:val="256D75C5"/>
    <w:rsid w:val="257EB5AA"/>
    <w:rsid w:val="2588AE56"/>
    <w:rsid w:val="2594099A"/>
    <w:rsid w:val="259FB04B"/>
    <w:rsid w:val="25A6420A"/>
    <w:rsid w:val="25B598BD"/>
    <w:rsid w:val="25D13D52"/>
    <w:rsid w:val="25DDEE80"/>
    <w:rsid w:val="25DE265C"/>
    <w:rsid w:val="25DFEA5F"/>
    <w:rsid w:val="25E870BA"/>
    <w:rsid w:val="25F15B4C"/>
    <w:rsid w:val="25F28557"/>
    <w:rsid w:val="260463A8"/>
    <w:rsid w:val="260EC57A"/>
    <w:rsid w:val="262056B3"/>
    <w:rsid w:val="26311095"/>
    <w:rsid w:val="263527BA"/>
    <w:rsid w:val="263FA295"/>
    <w:rsid w:val="26575D12"/>
    <w:rsid w:val="2661F9BB"/>
    <w:rsid w:val="26626DCD"/>
    <w:rsid w:val="26660AF6"/>
    <w:rsid w:val="2673F208"/>
    <w:rsid w:val="267D5F6F"/>
    <w:rsid w:val="269EA15A"/>
    <w:rsid w:val="26A4B836"/>
    <w:rsid w:val="26A6DB68"/>
    <w:rsid w:val="26A715A7"/>
    <w:rsid w:val="26A87C11"/>
    <w:rsid w:val="26AF44F8"/>
    <w:rsid w:val="26DDDA8A"/>
    <w:rsid w:val="26E77A6C"/>
    <w:rsid w:val="26EDA6DF"/>
    <w:rsid w:val="26EF7AAE"/>
    <w:rsid w:val="26F2F10D"/>
    <w:rsid w:val="26F3772D"/>
    <w:rsid w:val="2702A40B"/>
    <w:rsid w:val="2703EDD8"/>
    <w:rsid w:val="2708FDAA"/>
    <w:rsid w:val="270FEE55"/>
    <w:rsid w:val="271362F5"/>
    <w:rsid w:val="27152ADD"/>
    <w:rsid w:val="271CF94A"/>
    <w:rsid w:val="271E2BDF"/>
    <w:rsid w:val="2722A177"/>
    <w:rsid w:val="272ABB53"/>
    <w:rsid w:val="272C5E6C"/>
    <w:rsid w:val="272F1D9C"/>
    <w:rsid w:val="2748CE18"/>
    <w:rsid w:val="274A27C0"/>
    <w:rsid w:val="275C9505"/>
    <w:rsid w:val="276934DC"/>
    <w:rsid w:val="277C4537"/>
    <w:rsid w:val="277CEAC2"/>
    <w:rsid w:val="27A48884"/>
    <w:rsid w:val="27A61F2A"/>
    <w:rsid w:val="27A6EE48"/>
    <w:rsid w:val="27A818C2"/>
    <w:rsid w:val="27AE2C11"/>
    <w:rsid w:val="27B0ABFD"/>
    <w:rsid w:val="27B8076D"/>
    <w:rsid w:val="27C9BA7F"/>
    <w:rsid w:val="27D70331"/>
    <w:rsid w:val="27D744B5"/>
    <w:rsid w:val="27D8B2A6"/>
    <w:rsid w:val="27DC26B9"/>
    <w:rsid w:val="27ECFBED"/>
    <w:rsid w:val="27F87ED9"/>
    <w:rsid w:val="27FC06F3"/>
    <w:rsid w:val="2806A125"/>
    <w:rsid w:val="2809C8DD"/>
    <w:rsid w:val="282AF893"/>
    <w:rsid w:val="284D7207"/>
    <w:rsid w:val="2867E03A"/>
    <w:rsid w:val="286A4174"/>
    <w:rsid w:val="287E5CDD"/>
    <w:rsid w:val="28879CA2"/>
    <w:rsid w:val="289666E1"/>
    <w:rsid w:val="289895DA"/>
    <w:rsid w:val="28A5526C"/>
    <w:rsid w:val="28B598BD"/>
    <w:rsid w:val="28C73EA8"/>
    <w:rsid w:val="28CB16FF"/>
    <w:rsid w:val="28D19B1C"/>
    <w:rsid w:val="28D7653B"/>
    <w:rsid w:val="28F0FD63"/>
    <w:rsid w:val="28F39CD7"/>
    <w:rsid w:val="29018661"/>
    <w:rsid w:val="29072923"/>
    <w:rsid w:val="291147DC"/>
    <w:rsid w:val="291649F9"/>
    <w:rsid w:val="29166242"/>
    <w:rsid w:val="2917F616"/>
    <w:rsid w:val="29241114"/>
    <w:rsid w:val="29269B02"/>
    <w:rsid w:val="2930AD91"/>
    <w:rsid w:val="293185F0"/>
    <w:rsid w:val="2941DD8A"/>
    <w:rsid w:val="29496809"/>
    <w:rsid w:val="29521BFF"/>
    <w:rsid w:val="29532FDB"/>
    <w:rsid w:val="295997F1"/>
    <w:rsid w:val="296264F5"/>
    <w:rsid w:val="296AB67C"/>
    <w:rsid w:val="2976BFD7"/>
    <w:rsid w:val="298278CE"/>
    <w:rsid w:val="29833CF1"/>
    <w:rsid w:val="29A23D27"/>
    <w:rsid w:val="29B5F78B"/>
    <w:rsid w:val="29C5A34B"/>
    <w:rsid w:val="29CE4F0B"/>
    <w:rsid w:val="29D0EA1A"/>
    <w:rsid w:val="29D1DAEB"/>
    <w:rsid w:val="29D6B6F7"/>
    <w:rsid w:val="2A07D550"/>
    <w:rsid w:val="2A08C82D"/>
    <w:rsid w:val="2A0AEFBB"/>
    <w:rsid w:val="2A1039D5"/>
    <w:rsid w:val="2A212365"/>
    <w:rsid w:val="2A2C8BE5"/>
    <w:rsid w:val="2A3D6880"/>
    <w:rsid w:val="2A46F6C6"/>
    <w:rsid w:val="2A5900C0"/>
    <w:rsid w:val="2A5BD8D3"/>
    <w:rsid w:val="2A5F69A4"/>
    <w:rsid w:val="2A6E05DE"/>
    <w:rsid w:val="2A7230D6"/>
    <w:rsid w:val="2A7CB18E"/>
    <w:rsid w:val="2A933D07"/>
    <w:rsid w:val="2AAA10B7"/>
    <w:rsid w:val="2AB7BDF0"/>
    <w:rsid w:val="2ABC7716"/>
    <w:rsid w:val="2AC294B9"/>
    <w:rsid w:val="2AC948ED"/>
    <w:rsid w:val="2AC9EB44"/>
    <w:rsid w:val="2AD0C2A5"/>
    <w:rsid w:val="2AD59FD1"/>
    <w:rsid w:val="2AD8126B"/>
    <w:rsid w:val="2ADA3D4C"/>
    <w:rsid w:val="2B06AA79"/>
    <w:rsid w:val="2B0928AF"/>
    <w:rsid w:val="2B125049"/>
    <w:rsid w:val="2B14F2C9"/>
    <w:rsid w:val="2B1AFB18"/>
    <w:rsid w:val="2B1E492F"/>
    <w:rsid w:val="2B22AF07"/>
    <w:rsid w:val="2B25F882"/>
    <w:rsid w:val="2B2E177D"/>
    <w:rsid w:val="2B301F9B"/>
    <w:rsid w:val="2B3257E6"/>
    <w:rsid w:val="2B387EBE"/>
    <w:rsid w:val="2B3B6625"/>
    <w:rsid w:val="2B41FDF1"/>
    <w:rsid w:val="2B4FA8A8"/>
    <w:rsid w:val="2B5482EF"/>
    <w:rsid w:val="2B566884"/>
    <w:rsid w:val="2B5A0A8B"/>
    <w:rsid w:val="2B6CA856"/>
    <w:rsid w:val="2B71BEE9"/>
    <w:rsid w:val="2B72127D"/>
    <w:rsid w:val="2B7CB631"/>
    <w:rsid w:val="2B7E7715"/>
    <w:rsid w:val="2B81E04A"/>
    <w:rsid w:val="2B8D2744"/>
    <w:rsid w:val="2B949891"/>
    <w:rsid w:val="2BA285C2"/>
    <w:rsid w:val="2BA88096"/>
    <w:rsid w:val="2BAAFAD0"/>
    <w:rsid w:val="2BB03A09"/>
    <w:rsid w:val="2BB876E7"/>
    <w:rsid w:val="2BC17FE8"/>
    <w:rsid w:val="2BD8BCDE"/>
    <w:rsid w:val="2BDA072C"/>
    <w:rsid w:val="2BDB499F"/>
    <w:rsid w:val="2BE617C8"/>
    <w:rsid w:val="2BE7BDCF"/>
    <w:rsid w:val="2BECB5E1"/>
    <w:rsid w:val="2BF02105"/>
    <w:rsid w:val="2BF49B5D"/>
    <w:rsid w:val="2BF6BEC4"/>
    <w:rsid w:val="2BFB26F0"/>
    <w:rsid w:val="2C02FF63"/>
    <w:rsid w:val="2C0BE0C2"/>
    <w:rsid w:val="2C148A10"/>
    <w:rsid w:val="2C1891F2"/>
    <w:rsid w:val="2C19E5E1"/>
    <w:rsid w:val="2C1B1C7C"/>
    <w:rsid w:val="2C1F119E"/>
    <w:rsid w:val="2C52D976"/>
    <w:rsid w:val="2C52EEE9"/>
    <w:rsid w:val="2C60886A"/>
    <w:rsid w:val="2C689A7F"/>
    <w:rsid w:val="2C6BEFF1"/>
    <w:rsid w:val="2C6E47DF"/>
    <w:rsid w:val="2C84DA87"/>
    <w:rsid w:val="2CA55324"/>
    <w:rsid w:val="2CA7CAB8"/>
    <w:rsid w:val="2CA8580A"/>
    <w:rsid w:val="2CB505D7"/>
    <w:rsid w:val="2CBFC193"/>
    <w:rsid w:val="2CC40140"/>
    <w:rsid w:val="2CC57CD5"/>
    <w:rsid w:val="2CC7D5EB"/>
    <w:rsid w:val="2CCB6F65"/>
    <w:rsid w:val="2CCF14C3"/>
    <w:rsid w:val="2CD1B4D1"/>
    <w:rsid w:val="2CD41DC0"/>
    <w:rsid w:val="2CE1E8F9"/>
    <w:rsid w:val="2CE278AF"/>
    <w:rsid w:val="2CE9DAD5"/>
    <w:rsid w:val="2CF10EE2"/>
    <w:rsid w:val="2CFA1805"/>
    <w:rsid w:val="2D0434BE"/>
    <w:rsid w:val="2D231048"/>
    <w:rsid w:val="2D231FD2"/>
    <w:rsid w:val="2D36BA00"/>
    <w:rsid w:val="2D38349E"/>
    <w:rsid w:val="2D3BA28C"/>
    <w:rsid w:val="2D465F6D"/>
    <w:rsid w:val="2D4759F7"/>
    <w:rsid w:val="2D5001FF"/>
    <w:rsid w:val="2D509DE4"/>
    <w:rsid w:val="2D5FC3C3"/>
    <w:rsid w:val="2D704BE0"/>
    <w:rsid w:val="2D7392C8"/>
    <w:rsid w:val="2D7F7E8A"/>
    <w:rsid w:val="2D849BD9"/>
    <w:rsid w:val="2D8EF2AA"/>
    <w:rsid w:val="2D92BDC0"/>
    <w:rsid w:val="2D97B674"/>
    <w:rsid w:val="2D9C7330"/>
    <w:rsid w:val="2DAE0F7A"/>
    <w:rsid w:val="2DCEC9B2"/>
    <w:rsid w:val="2DD06FCF"/>
    <w:rsid w:val="2DD3B755"/>
    <w:rsid w:val="2DD6D1F6"/>
    <w:rsid w:val="2DD7BD44"/>
    <w:rsid w:val="2DE1DCA8"/>
    <w:rsid w:val="2DE3EC95"/>
    <w:rsid w:val="2DF200B9"/>
    <w:rsid w:val="2DFD3BBF"/>
    <w:rsid w:val="2DFD50EF"/>
    <w:rsid w:val="2DFD6686"/>
    <w:rsid w:val="2E1539E3"/>
    <w:rsid w:val="2E2CBAF2"/>
    <w:rsid w:val="2E3384D7"/>
    <w:rsid w:val="2E4A3845"/>
    <w:rsid w:val="2E4A7398"/>
    <w:rsid w:val="2E66D9BA"/>
    <w:rsid w:val="2E7D29B8"/>
    <w:rsid w:val="2E7F03ED"/>
    <w:rsid w:val="2E85E888"/>
    <w:rsid w:val="2E85F1E8"/>
    <w:rsid w:val="2E8D530A"/>
    <w:rsid w:val="2E97F755"/>
    <w:rsid w:val="2E9C66E5"/>
    <w:rsid w:val="2EA54C0E"/>
    <w:rsid w:val="2EBEA0BC"/>
    <w:rsid w:val="2EC6B221"/>
    <w:rsid w:val="2ED90F5A"/>
    <w:rsid w:val="2EDA0686"/>
    <w:rsid w:val="2EEF2F6B"/>
    <w:rsid w:val="2EF3F318"/>
    <w:rsid w:val="2EF6D0DB"/>
    <w:rsid w:val="2F153729"/>
    <w:rsid w:val="2F29BD65"/>
    <w:rsid w:val="2F2AC30B"/>
    <w:rsid w:val="2F4C2AD2"/>
    <w:rsid w:val="2F4FC433"/>
    <w:rsid w:val="2F518D5A"/>
    <w:rsid w:val="2F538D30"/>
    <w:rsid w:val="2F5EC191"/>
    <w:rsid w:val="2F626821"/>
    <w:rsid w:val="2F73E481"/>
    <w:rsid w:val="2F76BFDC"/>
    <w:rsid w:val="2F77E9C7"/>
    <w:rsid w:val="2F7E87CB"/>
    <w:rsid w:val="2F7ED275"/>
    <w:rsid w:val="2F8436D4"/>
    <w:rsid w:val="2F87DB25"/>
    <w:rsid w:val="2F8C9E14"/>
    <w:rsid w:val="2F8FE839"/>
    <w:rsid w:val="2F9058D7"/>
    <w:rsid w:val="2F930D9C"/>
    <w:rsid w:val="2F981E96"/>
    <w:rsid w:val="2FA2EB90"/>
    <w:rsid w:val="2FAD8B6A"/>
    <w:rsid w:val="2FCA1F66"/>
    <w:rsid w:val="2FCF1D21"/>
    <w:rsid w:val="2FD5869A"/>
    <w:rsid w:val="2FE3AF69"/>
    <w:rsid w:val="2FE94E3C"/>
    <w:rsid w:val="2FE9FA18"/>
    <w:rsid w:val="2FF679D0"/>
    <w:rsid w:val="2FF77CC1"/>
    <w:rsid w:val="2FFEE9C9"/>
    <w:rsid w:val="300734CD"/>
    <w:rsid w:val="30095593"/>
    <w:rsid w:val="300E8606"/>
    <w:rsid w:val="301584AA"/>
    <w:rsid w:val="3016181F"/>
    <w:rsid w:val="301DA800"/>
    <w:rsid w:val="3037540C"/>
    <w:rsid w:val="303C12D2"/>
    <w:rsid w:val="303FA334"/>
    <w:rsid w:val="30477DA6"/>
    <w:rsid w:val="304F5E57"/>
    <w:rsid w:val="30545D28"/>
    <w:rsid w:val="306EE4D3"/>
    <w:rsid w:val="3072C7E8"/>
    <w:rsid w:val="3079E1C8"/>
    <w:rsid w:val="307AED97"/>
    <w:rsid w:val="307B98FE"/>
    <w:rsid w:val="307EA17B"/>
    <w:rsid w:val="307EAC6A"/>
    <w:rsid w:val="307EF5E6"/>
    <w:rsid w:val="30861C11"/>
    <w:rsid w:val="3095056A"/>
    <w:rsid w:val="3099B6CC"/>
    <w:rsid w:val="30A3B257"/>
    <w:rsid w:val="30AADE77"/>
    <w:rsid w:val="30B18EEF"/>
    <w:rsid w:val="30B31D69"/>
    <w:rsid w:val="30B693B8"/>
    <w:rsid w:val="30BEF247"/>
    <w:rsid w:val="30C833C2"/>
    <w:rsid w:val="30D0808F"/>
    <w:rsid w:val="30E0DA0B"/>
    <w:rsid w:val="30E0E160"/>
    <w:rsid w:val="30EC052A"/>
    <w:rsid w:val="30EF7558"/>
    <w:rsid w:val="3100EF80"/>
    <w:rsid w:val="31076DB2"/>
    <w:rsid w:val="3108455B"/>
    <w:rsid w:val="31089DB5"/>
    <w:rsid w:val="31193394"/>
    <w:rsid w:val="311AF8F7"/>
    <w:rsid w:val="31204563"/>
    <w:rsid w:val="312323DD"/>
    <w:rsid w:val="3129AFBD"/>
    <w:rsid w:val="313CE837"/>
    <w:rsid w:val="313E11FE"/>
    <w:rsid w:val="3145ED59"/>
    <w:rsid w:val="3154A4E2"/>
    <w:rsid w:val="315C49A7"/>
    <w:rsid w:val="315D588E"/>
    <w:rsid w:val="31666C8F"/>
    <w:rsid w:val="317A7A23"/>
    <w:rsid w:val="317B41F5"/>
    <w:rsid w:val="3191E950"/>
    <w:rsid w:val="3195D71B"/>
    <w:rsid w:val="31B4CA7A"/>
    <w:rsid w:val="31B73583"/>
    <w:rsid w:val="31DB6ECF"/>
    <w:rsid w:val="31FD5E64"/>
    <w:rsid w:val="320C3207"/>
    <w:rsid w:val="32111F3A"/>
    <w:rsid w:val="3223B509"/>
    <w:rsid w:val="32251B53"/>
    <w:rsid w:val="322D47F8"/>
    <w:rsid w:val="32366D02"/>
    <w:rsid w:val="323EDC40"/>
    <w:rsid w:val="32406979"/>
    <w:rsid w:val="324506AB"/>
    <w:rsid w:val="32534C45"/>
    <w:rsid w:val="3253FAC0"/>
    <w:rsid w:val="32584A06"/>
    <w:rsid w:val="3265F01E"/>
    <w:rsid w:val="326891C7"/>
    <w:rsid w:val="327277E3"/>
    <w:rsid w:val="327FF4BE"/>
    <w:rsid w:val="328C520E"/>
    <w:rsid w:val="32905B5B"/>
    <w:rsid w:val="32958573"/>
    <w:rsid w:val="3299B08D"/>
    <w:rsid w:val="329C8090"/>
    <w:rsid w:val="329E8904"/>
    <w:rsid w:val="32A19320"/>
    <w:rsid w:val="32A63C72"/>
    <w:rsid w:val="32A6EEED"/>
    <w:rsid w:val="32A9153C"/>
    <w:rsid w:val="32AF3B65"/>
    <w:rsid w:val="32B785A1"/>
    <w:rsid w:val="32BC877C"/>
    <w:rsid w:val="32C5CEB7"/>
    <w:rsid w:val="32D17673"/>
    <w:rsid w:val="32F1EBE0"/>
    <w:rsid w:val="32F325B7"/>
    <w:rsid w:val="32FCBD99"/>
    <w:rsid w:val="32FFB7D1"/>
    <w:rsid w:val="3307809F"/>
    <w:rsid w:val="33123B6E"/>
    <w:rsid w:val="33164A84"/>
    <w:rsid w:val="33206B93"/>
    <w:rsid w:val="33250987"/>
    <w:rsid w:val="3328A27D"/>
    <w:rsid w:val="334347C6"/>
    <w:rsid w:val="334C7B84"/>
    <w:rsid w:val="335449C0"/>
    <w:rsid w:val="33561674"/>
    <w:rsid w:val="335C6393"/>
    <w:rsid w:val="335DDAF5"/>
    <w:rsid w:val="335F70FE"/>
    <w:rsid w:val="3363F996"/>
    <w:rsid w:val="336440E4"/>
    <w:rsid w:val="3368BA4D"/>
    <w:rsid w:val="336BD088"/>
    <w:rsid w:val="3372548D"/>
    <w:rsid w:val="33820AB9"/>
    <w:rsid w:val="339FD779"/>
    <w:rsid w:val="33BB4BEE"/>
    <w:rsid w:val="33BFB6F6"/>
    <w:rsid w:val="33C78E96"/>
    <w:rsid w:val="33D2E85B"/>
    <w:rsid w:val="33D926E5"/>
    <w:rsid w:val="33EB5466"/>
    <w:rsid w:val="33F2D507"/>
    <w:rsid w:val="33FD3179"/>
    <w:rsid w:val="34032614"/>
    <w:rsid w:val="340E0768"/>
    <w:rsid w:val="3410BB83"/>
    <w:rsid w:val="3413E6F2"/>
    <w:rsid w:val="3418C787"/>
    <w:rsid w:val="341E8412"/>
    <w:rsid w:val="34204EC4"/>
    <w:rsid w:val="342CCBC2"/>
    <w:rsid w:val="34364961"/>
    <w:rsid w:val="3437F29B"/>
    <w:rsid w:val="343C7BF0"/>
    <w:rsid w:val="3440BDEE"/>
    <w:rsid w:val="3443529B"/>
    <w:rsid w:val="3443792C"/>
    <w:rsid w:val="3443AB05"/>
    <w:rsid w:val="344D9133"/>
    <w:rsid w:val="344ECFB8"/>
    <w:rsid w:val="34584124"/>
    <w:rsid w:val="3467BFDA"/>
    <w:rsid w:val="346897A5"/>
    <w:rsid w:val="346D3BB6"/>
    <w:rsid w:val="34729F0F"/>
    <w:rsid w:val="34934AFD"/>
    <w:rsid w:val="349FC3E9"/>
    <w:rsid w:val="34BDB543"/>
    <w:rsid w:val="34CEE21F"/>
    <w:rsid w:val="34D70BC1"/>
    <w:rsid w:val="34E3A3AE"/>
    <w:rsid w:val="34E515C0"/>
    <w:rsid w:val="34E6D4D2"/>
    <w:rsid w:val="34F1E6D5"/>
    <w:rsid w:val="34F2FCEC"/>
    <w:rsid w:val="350489D0"/>
    <w:rsid w:val="35235A6C"/>
    <w:rsid w:val="3526F5E8"/>
    <w:rsid w:val="35318B27"/>
    <w:rsid w:val="35327BBD"/>
    <w:rsid w:val="35345FBB"/>
    <w:rsid w:val="354327B8"/>
    <w:rsid w:val="3550D280"/>
    <w:rsid w:val="355BC479"/>
    <w:rsid w:val="35703285"/>
    <w:rsid w:val="357466EC"/>
    <w:rsid w:val="357AA1EF"/>
    <w:rsid w:val="35855373"/>
    <w:rsid w:val="359D2977"/>
    <w:rsid w:val="359DF052"/>
    <w:rsid w:val="35C09D8A"/>
    <w:rsid w:val="35C257FB"/>
    <w:rsid w:val="35D19443"/>
    <w:rsid w:val="35D323F7"/>
    <w:rsid w:val="35DC1C2C"/>
    <w:rsid w:val="35E598EB"/>
    <w:rsid w:val="35E9990F"/>
    <w:rsid w:val="35ECD9EC"/>
    <w:rsid w:val="35EF2828"/>
    <w:rsid w:val="35F542D9"/>
    <w:rsid w:val="35FE03F2"/>
    <w:rsid w:val="360DD2B6"/>
    <w:rsid w:val="3612F75D"/>
    <w:rsid w:val="361B3490"/>
    <w:rsid w:val="361EF583"/>
    <w:rsid w:val="3626938D"/>
    <w:rsid w:val="36271D81"/>
    <w:rsid w:val="36310FC9"/>
    <w:rsid w:val="363733D4"/>
    <w:rsid w:val="36479C76"/>
    <w:rsid w:val="365424CA"/>
    <w:rsid w:val="365A70D2"/>
    <w:rsid w:val="366698D5"/>
    <w:rsid w:val="3669483E"/>
    <w:rsid w:val="366A9D01"/>
    <w:rsid w:val="36733788"/>
    <w:rsid w:val="367C1B0E"/>
    <w:rsid w:val="36816595"/>
    <w:rsid w:val="3682F1BA"/>
    <w:rsid w:val="3689DA26"/>
    <w:rsid w:val="368C48F9"/>
    <w:rsid w:val="368FD0D3"/>
    <w:rsid w:val="36919298"/>
    <w:rsid w:val="36995C88"/>
    <w:rsid w:val="36B4B7D5"/>
    <w:rsid w:val="36C68D61"/>
    <w:rsid w:val="36CC3B89"/>
    <w:rsid w:val="36D04A66"/>
    <w:rsid w:val="36E2CBBF"/>
    <w:rsid w:val="36E5F775"/>
    <w:rsid w:val="36F08356"/>
    <w:rsid w:val="370593FC"/>
    <w:rsid w:val="370C85E8"/>
    <w:rsid w:val="371CD77D"/>
    <w:rsid w:val="371DAFAF"/>
    <w:rsid w:val="371E7D93"/>
    <w:rsid w:val="371EE3AC"/>
    <w:rsid w:val="37299E8B"/>
    <w:rsid w:val="3730A376"/>
    <w:rsid w:val="3743EF14"/>
    <w:rsid w:val="3757C2CD"/>
    <w:rsid w:val="376A8CA9"/>
    <w:rsid w:val="376D51CB"/>
    <w:rsid w:val="3771FA27"/>
    <w:rsid w:val="37728C3B"/>
    <w:rsid w:val="3797A6EC"/>
    <w:rsid w:val="3799D94B"/>
    <w:rsid w:val="37A387E8"/>
    <w:rsid w:val="37C2B2D3"/>
    <w:rsid w:val="37C4E59B"/>
    <w:rsid w:val="37CFB798"/>
    <w:rsid w:val="37D7FEB7"/>
    <w:rsid w:val="37DC941F"/>
    <w:rsid w:val="37E0FAB2"/>
    <w:rsid w:val="37E7B9D7"/>
    <w:rsid w:val="37E8D486"/>
    <w:rsid w:val="37EA8379"/>
    <w:rsid w:val="37EC99FB"/>
    <w:rsid w:val="37F1B878"/>
    <w:rsid w:val="37FC47F9"/>
    <w:rsid w:val="3806AC36"/>
    <w:rsid w:val="3814978A"/>
    <w:rsid w:val="381543C3"/>
    <w:rsid w:val="381ACC52"/>
    <w:rsid w:val="38227D19"/>
    <w:rsid w:val="3825CC5B"/>
    <w:rsid w:val="38423885"/>
    <w:rsid w:val="385AFB2E"/>
    <w:rsid w:val="385BE8A4"/>
    <w:rsid w:val="3862F931"/>
    <w:rsid w:val="386C03E2"/>
    <w:rsid w:val="386C1AC7"/>
    <w:rsid w:val="386C252C"/>
    <w:rsid w:val="38704DC4"/>
    <w:rsid w:val="3873BB1C"/>
    <w:rsid w:val="387BDFF2"/>
    <w:rsid w:val="387CF55A"/>
    <w:rsid w:val="387D5000"/>
    <w:rsid w:val="388AF563"/>
    <w:rsid w:val="38921DE6"/>
    <w:rsid w:val="38B005E7"/>
    <w:rsid w:val="38B6D900"/>
    <w:rsid w:val="38BF2AF4"/>
    <w:rsid w:val="38BF4B4D"/>
    <w:rsid w:val="38D05D58"/>
    <w:rsid w:val="38D11760"/>
    <w:rsid w:val="38D39B24"/>
    <w:rsid w:val="38DF7BA1"/>
    <w:rsid w:val="38E2740B"/>
    <w:rsid w:val="38E553A4"/>
    <w:rsid w:val="38E9F612"/>
    <w:rsid w:val="38F66831"/>
    <w:rsid w:val="38FA9FED"/>
    <w:rsid w:val="39093090"/>
    <w:rsid w:val="391D0ECC"/>
    <w:rsid w:val="391D4A8A"/>
    <w:rsid w:val="3928DE5B"/>
    <w:rsid w:val="392DF52A"/>
    <w:rsid w:val="3936C24A"/>
    <w:rsid w:val="394EE6C3"/>
    <w:rsid w:val="39517338"/>
    <w:rsid w:val="3952A3D1"/>
    <w:rsid w:val="395AB24E"/>
    <w:rsid w:val="395C5456"/>
    <w:rsid w:val="397E7079"/>
    <w:rsid w:val="3992C978"/>
    <w:rsid w:val="399967A2"/>
    <w:rsid w:val="39B2F53B"/>
    <w:rsid w:val="39B61D64"/>
    <w:rsid w:val="39BBD55F"/>
    <w:rsid w:val="39C86DB4"/>
    <w:rsid w:val="39D98277"/>
    <w:rsid w:val="39DE2F49"/>
    <w:rsid w:val="39EE8AC0"/>
    <w:rsid w:val="3A128AB6"/>
    <w:rsid w:val="3A1F0EA6"/>
    <w:rsid w:val="3A32CDDF"/>
    <w:rsid w:val="3A3741DA"/>
    <w:rsid w:val="3A4A4E63"/>
    <w:rsid w:val="3A4C8C25"/>
    <w:rsid w:val="3A5A9E5A"/>
    <w:rsid w:val="3A6775FC"/>
    <w:rsid w:val="3A711E03"/>
    <w:rsid w:val="3A72512E"/>
    <w:rsid w:val="3A776C89"/>
    <w:rsid w:val="3A79A0D4"/>
    <w:rsid w:val="3A84F8B0"/>
    <w:rsid w:val="3A99C26F"/>
    <w:rsid w:val="3A9AA331"/>
    <w:rsid w:val="3A9B69CA"/>
    <w:rsid w:val="3AA8B84C"/>
    <w:rsid w:val="3AB29991"/>
    <w:rsid w:val="3ABF57D5"/>
    <w:rsid w:val="3AC2994B"/>
    <w:rsid w:val="3AC9C58B"/>
    <w:rsid w:val="3AEBDE78"/>
    <w:rsid w:val="3AFF1593"/>
    <w:rsid w:val="3B06AA6D"/>
    <w:rsid w:val="3B1BB7B5"/>
    <w:rsid w:val="3B22786F"/>
    <w:rsid w:val="3B2A4508"/>
    <w:rsid w:val="3B3167C6"/>
    <w:rsid w:val="3B45A984"/>
    <w:rsid w:val="3B4B9050"/>
    <w:rsid w:val="3B4E06E1"/>
    <w:rsid w:val="3B513F59"/>
    <w:rsid w:val="3B52BF3A"/>
    <w:rsid w:val="3B54832A"/>
    <w:rsid w:val="3B738C3F"/>
    <w:rsid w:val="3B741634"/>
    <w:rsid w:val="3B75B69E"/>
    <w:rsid w:val="3B7BA6BE"/>
    <w:rsid w:val="3B9809DB"/>
    <w:rsid w:val="3BA4A8A7"/>
    <w:rsid w:val="3BA60A61"/>
    <w:rsid w:val="3BB77761"/>
    <w:rsid w:val="3BC1A4FA"/>
    <w:rsid w:val="3BC65DD3"/>
    <w:rsid w:val="3BDDB3EF"/>
    <w:rsid w:val="3BFD88D4"/>
    <w:rsid w:val="3C14EEF2"/>
    <w:rsid w:val="3C20666E"/>
    <w:rsid w:val="3C20C911"/>
    <w:rsid w:val="3C21E368"/>
    <w:rsid w:val="3C2397A1"/>
    <w:rsid w:val="3C361A2A"/>
    <w:rsid w:val="3C4150A1"/>
    <w:rsid w:val="3C46B6E0"/>
    <w:rsid w:val="3C4FF815"/>
    <w:rsid w:val="3C555314"/>
    <w:rsid w:val="3C55A6EF"/>
    <w:rsid w:val="3C5669E1"/>
    <w:rsid w:val="3C57EB26"/>
    <w:rsid w:val="3C5E0D3A"/>
    <w:rsid w:val="3C5E69AC"/>
    <w:rsid w:val="3C72886C"/>
    <w:rsid w:val="3C7B2F3F"/>
    <w:rsid w:val="3C845AD2"/>
    <w:rsid w:val="3CA38227"/>
    <w:rsid w:val="3CABADB0"/>
    <w:rsid w:val="3CACD1DA"/>
    <w:rsid w:val="3CAD0731"/>
    <w:rsid w:val="3CAF546C"/>
    <w:rsid w:val="3CAF79FC"/>
    <w:rsid w:val="3CCA2114"/>
    <w:rsid w:val="3CD240E6"/>
    <w:rsid w:val="3CE041A5"/>
    <w:rsid w:val="3CE23EAF"/>
    <w:rsid w:val="3CEA1FB6"/>
    <w:rsid w:val="3CF6D584"/>
    <w:rsid w:val="3CF78BDA"/>
    <w:rsid w:val="3CFFCFD7"/>
    <w:rsid w:val="3D084978"/>
    <w:rsid w:val="3D0F7710"/>
    <w:rsid w:val="3D101FD0"/>
    <w:rsid w:val="3D14B4FE"/>
    <w:rsid w:val="3D18CD73"/>
    <w:rsid w:val="3D20D21F"/>
    <w:rsid w:val="3D35CEE5"/>
    <w:rsid w:val="3D37C2EC"/>
    <w:rsid w:val="3D38F425"/>
    <w:rsid w:val="3D3C0CE5"/>
    <w:rsid w:val="3D3F6304"/>
    <w:rsid w:val="3D4F4A4F"/>
    <w:rsid w:val="3D5FF29E"/>
    <w:rsid w:val="3D64E332"/>
    <w:rsid w:val="3D7057C2"/>
    <w:rsid w:val="3D7184C3"/>
    <w:rsid w:val="3D796124"/>
    <w:rsid w:val="3D7BBDFC"/>
    <w:rsid w:val="3D845DDB"/>
    <w:rsid w:val="3D860BD8"/>
    <w:rsid w:val="3D879FAC"/>
    <w:rsid w:val="3DA29A2F"/>
    <w:rsid w:val="3DA36B0A"/>
    <w:rsid w:val="3DA82BED"/>
    <w:rsid w:val="3DB1EF65"/>
    <w:rsid w:val="3DC85A2C"/>
    <w:rsid w:val="3DCD0326"/>
    <w:rsid w:val="3DD07C3F"/>
    <w:rsid w:val="3DD2E660"/>
    <w:rsid w:val="3DD54088"/>
    <w:rsid w:val="3DEB4014"/>
    <w:rsid w:val="3DF687B0"/>
    <w:rsid w:val="3DF87F8B"/>
    <w:rsid w:val="3E078B40"/>
    <w:rsid w:val="3E249CC7"/>
    <w:rsid w:val="3E2A1C5C"/>
    <w:rsid w:val="3E2A9661"/>
    <w:rsid w:val="3E2E2371"/>
    <w:rsid w:val="3E31BBE1"/>
    <w:rsid w:val="3E358142"/>
    <w:rsid w:val="3E3A4517"/>
    <w:rsid w:val="3E4E7CA3"/>
    <w:rsid w:val="3E4F6B97"/>
    <w:rsid w:val="3E5E5F18"/>
    <w:rsid w:val="3E6D53FC"/>
    <w:rsid w:val="3E6FBD10"/>
    <w:rsid w:val="3E828136"/>
    <w:rsid w:val="3E9AD07C"/>
    <w:rsid w:val="3E9C75E2"/>
    <w:rsid w:val="3EB224FB"/>
    <w:rsid w:val="3EBE83BF"/>
    <w:rsid w:val="3EC678F9"/>
    <w:rsid w:val="3EC89299"/>
    <w:rsid w:val="3EC8C0AE"/>
    <w:rsid w:val="3ECC42E4"/>
    <w:rsid w:val="3ED23D48"/>
    <w:rsid w:val="3EF515E9"/>
    <w:rsid w:val="3F0D7D0F"/>
    <w:rsid w:val="3F1D87A2"/>
    <w:rsid w:val="3F1DB45D"/>
    <w:rsid w:val="3F27F655"/>
    <w:rsid w:val="3F297DF9"/>
    <w:rsid w:val="3F3EC55D"/>
    <w:rsid w:val="3F4203BB"/>
    <w:rsid w:val="3F503237"/>
    <w:rsid w:val="3F503B42"/>
    <w:rsid w:val="3F5E5D9C"/>
    <w:rsid w:val="3F642A8D"/>
    <w:rsid w:val="3F6971D9"/>
    <w:rsid w:val="3F6B21D0"/>
    <w:rsid w:val="3F728A1A"/>
    <w:rsid w:val="3F77FDC9"/>
    <w:rsid w:val="3F7988A2"/>
    <w:rsid w:val="3F80133D"/>
    <w:rsid w:val="3FA54427"/>
    <w:rsid w:val="3FA5BC66"/>
    <w:rsid w:val="3FB262D7"/>
    <w:rsid w:val="3FB6CE55"/>
    <w:rsid w:val="3FBCA6EB"/>
    <w:rsid w:val="3FC2EABA"/>
    <w:rsid w:val="3FC392E3"/>
    <w:rsid w:val="3FC3A6D4"/>
    <w:rsid w:val="3FCFA24E"/>
    <w:rsid w:val="3FDB70C4"/>
    <w:rsid w:val="3FE050D4"/>
    <w:rsid w:val="3FE34C59"/>
    <w:rsid w:val="3FE6C058"/>
    <w:rsid w:val="3FF2272D"/>
    <w:rsid w:val="3FFDE621"/>
    <w:rsid w:val="4000F21C"/>
    <w:rsid w:val="4002D3E8"/>
    <w:rsid w:val="40185EFA"/>
    <w:rsid w:val="401E33A6"/>
    <w:rsid w:val="402DC471"/>
    <w:rsid w:val="4040EA1F"/>
    <w:rsid w:val="404840AC"/>
    <w:rsid w:val="404DB11D"/>
    <w:rsid w:val="4057212B"/>
    <w:rsid w:val="40600D65"/>
    <w:rsid w:val="406E54C4"/>
    <w:rsid w:val="4081D5D2"/>
    <w:rsid w:val="4089C8CE"/>
    <w:rsid w:val="408C6F32"/>
    <w:rsid w:val="40914AD7"/>
    <w:rsid w:val="40934966"/>
    <w:rsid w:val="4099744F"/>
    <w:rsid w:val="40A094A1"/>
    <w:rsid w:val="40A33272"/>
    <w:rsid w:val="40B2FD2C"/>
    <w:rsid w:val="40BAC12D"/>
    <w:rsid w:val="40C056E6"/>
    <w:rsid w:val="40CCFE62"/>
    <w:rsid w:val="40CDAC41"/>
    <w:rsid w:val="40CF3F22"/>
    <w:rsid w:val="40DD63E1"/>
    <w:rsid w:val="40E18071"/>
    <w:rsid w:val="40ED99D6"/>
    <w:rsid w:val="40F85CB4"/>
    <w:rsid w:val="40FAA8B1"/>
    <w:rsid w:val="40FD6C59"/>
    <w:rsid w:val="410FDF4F"/>
    <w:rsid w:val="4124072F"/>
    <w:rsid w:val="412AC7E6"/>
    <w:rsid w:val="4131DACF"/>
    <w:rsid w:val="41347531"/>
    <w:rsid w:val="41380C47"/>
    <w:rsid w:val="4140D711"/>
    <w:rsid w:val="416013CA"/>
    <w:rsid w:val="41685A98"/>
    <w:rsid w:val="417002DE"/>
    <w:rsid w:val="4196BB69"/>
    <w:rsid w:val="419AFE24"/>
    <w:rsid w:val="41A38C08"/>
    <w:rsid w:val="41AEDABF"/>
    <w:rsid w:val="41B2F24A"/>
    <w:rsid w:val="41B53BEB"/>
    <w:rsid w:val="41BB6919"/>
    <w:rsid w:val="41BBA00F"/>
    <w:rsid w:val="41C56BF0"/>
    <w:rsid w:val="41C5F672"/>
    <w:rsid w:val="41C8F484"/>
    <w:rsid w:val="41DA36B4"/>
    <w:rsid w:val="41E54591"/>
    <w:rsid w:val="41F68F69"/>
    <w:rsid w:val="41F6C9CA"/>
    <w:rsid w:val="42090996"/>
    <w:rsid w:val="42139C20"/>
    <w:rsid w:val="421DDC72"/>
    <w:rsid w:val="4223E39A"/>
    <w:rsid w:val="4231C23D"/>
    <w:rsid w:val="42343D4E"/>
    <w:rsid w:val="423B32B6"/>
    <w:rsid w:val="423EC09A"/>
    <w:rsid w:val="423FEB0B"/>
    <w:rsid w:val="42410B2B"/>
    <w:rsid w:val="4247E552"/>
    <w:rsid w:val="424C55F3"/>
    <w:rsid w:val="4253B7B5"/>
    <w:rsid w:val="42619A47"/>
    <w:rsid w:val="42649ADF"/>
    <w:rsid w:val="42692F77"/>
    <w:rsid w:val="42697CA2"/>
    <w:rsid w:val="42700F33"/>
    <w:rsid w:val="427833C7"/>
    <w:rsid w:val="427F1ECA"/>
    <w:rsid w:val="42861449"/>
    <w:rsid w:val="4297ACB2"/>
    <w:rsid w:val="429DCF7A"/>
    <w:rsid w:val="42A8B991"/>
    <w:rsid w:val="42B73B3B"/>
    <w:rsid w:val="42CE10EE"/>
    <w:rsid w:val="42CEF3C1"/>
    <w:rsid w:val="42D2981C"/>
    <w:rsid w:val="42D9DA7C"/>
    <w:rsid w:val="42E79FC4"/>
    <w:rsid w:val="42EB7413"/>
    <w:rsid w:val="42F2FC92"/>
    <w:rsid w:val="42F7FE1D"/>
    <w:rsid w:val="430C0E79"/>
    <w:rsid w:val="430CAAAE"/>
    <w:rsid w:val="432C8A54"/>
    <w:rsid w:val="433405F7"/>
    <w:rsid w:val="4340C4A5"/>
    <w:rsid w:val="43458BD9"/>
    <w:rsid w:val="43564475"/>
    <w:rsid w:val="43671910"/>
    <w:rsid w:val="43716635"/>
    <w:rsid w:val="43998D75"/>
    <w:rsid w:val="439A28A2"/>
    <w:rsid w:val="43A3D8CC"/>
    <w:rsid w:val="43AC60D9"/>
    <w:rsid w:val="43B6201B"/>
    <w:rsid w:val="43BDBBC6"/>
    <w:rsid w:val="43C0E41A"/>
    <w:rsid w:val="43D3B45E"/>
    <w:rsid w:val="43F948D8"/>
    <w:rsid w:val="43FBBB72"/>
    <w:rsid w:val="440F0C18"/>
    <w:rsid w:val="4437D418"/>
    <w:rsid w:val="443B6B57"/>
    <w:rsid w:val="444728F5"/>
    <w:rsid w:val="4451B6FA"/>
    <w:rsid w:val="446F701E"/>
    <w:rsid w:val="4472AA5F"/>
    <w:rsid w:val="4478B3B0"/>
    <w:rsid w:val="4492E4BA"/>
    <w:rsid w:val="4493BF5C"/>
    <w:rsid w:val="4494497A"/>
    <w:rsid w:val="44959FAD"/>
    <w:rsid w:val="44977F1F"/>
    <w:rsid w:val="44AFBD2C"/>
    <w:rsid w:val="44B7055F"/>
    <w:rsid w:val="44BEDEF1"/>
    <w:rsid w:val="44D85B8C"/>
    <w:rsid w:val="44DC081A"/>
    <w:rsid w:val="44DC2A79"/>
    <w:rsid w:val="44E24467"/>
    <w:rsid w:val="44EE240C"/>
    <w:rsid w:val="44F04331"/>
    <w:rsid w:val="44F95D4A"/>
    <w:rsid w:val="451409BE"/>
    <w:rsid w:val="4517FE80"/>
    <w:rsid w:val="4518BB5F"/>
    <w:rsid w:val="451FC6E3"/>
    <w:rsid w:val="45257D48"/>
    <w:rsid w:val="4526AAAE"/>
    <w:rsid w:val="4526BEFF"/>
    <w:rsid w:val="4526CCA7"/>
    <w:rsid w:val="45326AEF"/>
    <w:rsid w:val="453E0261"/>
    <w:rsid w:val="454BF390"/>
    <w:rsid w:val="454F12D4"/>
    <w:rsid w:val="4554A6B4"/>
    <w:rsid w:val="455DA52D"/>
    <w:rsid w:val="45616DC3"/>
    <w:rsid w:val="456C1886"/>
    <w:rsid w:val="4576CE8F"/>
    <w:rsid w:val="457A83F7"/>
    <w:rsid w:val="457C33AB"/>
    <w:rsid w:val="458987E8"/>
    <w:rsid w:val="45925C46"/>
    <w:rsid w:val="45983314"/>
    <w:rsid w:val="459CA3B6"/>
    <w:rsid w:val="459D7F81"/>
    <w:rsid w:val="45B74FE0"/>
    <w:rsid w:val="45BA0F6D"/>
    <w:rsid w:val="45BC5255"/>
    <w:rsid w:val="45BDD7F8"/>
    <w:rsid w:val="45C0AD3D"/>
    <w:rsid w:val="45C24416"/>
    <w:rsid w:val="45C26EA3"/>
    <w:rsid w:val="45D1B46A"/>
    <w:rsid w:val="45D3FCAC"/>
    <w:rsid w:val="45D90A45"/>
    <w:rsid w:val="45E2A535"/>
    <w:rsid w:val="45EDE4E4"/>
    <w:rsid w:val="45EF629F"/>
    <w:rsid w:val="45F6C994"/>
    <w:rsid w:val="45FAABC0"/>
    <w:rsid w:val="45FC7988"/>
    <w:rsid w:val="46011994"/>
    <w:rsid w:val="460C52CA"/>
    <w:rsid w:val="461CAB14"/>
    <w:rsid w:val="461E42AB"/>
    <w:rsid w:val="46360506"/>
    <w:rsid w:val="4665D457"/>
    <w:rsid w:val="46668BBF"/>
    <w:rsid w:val="466703C4"/>
    <w:rsid w:val="46676D95"/>
    <w:rsid w:val="466A3C23"/>
    <w:rsid w:val="466BEC28"/>
    <w:rsid w:val="46717809"/>
    <w:rsid w:val="46739C81"/>
    <w:rsid w:val="46798315"/>
    <w:rsid w:val="46800364"/>
    <w:rsid w:val="4682F8E3"/>
    <w:rsid w:val="468A6BD4"/>
    <w:rsid w:val="468D7017"/>
    <w:rsid w:val="4699E805"/>
    <w:rsid w:val="4699F550"/>
    <w:rsid w:val="469E4DFC"/>
    <w:rsid w:val="46B4B130"/>
    <w:rsid w:val="46C4CD60"/>
    <w:rsid w:val="46CAD93E"/>
    <w:rsid w:val="46CB22D1"/>
    <w:rsid w:val="46CB7BAB"/>
    <w:rsid w:val="46D9075B"/>
    <w:rsid w:val="46DA3B37"/>
    <w:rsid w:val="46E9D4AB"/>
    <w:rsid w:val="46EB53C9"/>
    <w:rsid w:val="46EBA117"/>
    <w:rsid w:val="46EDEEFE"/>
    <w:rsid w:val="46F5CD6F"/>
    <w:rsid w:val="46F9FF7B"/>
    <w:rsid w:val="46FB27F1"/>
    <w:rsid w:val="470A71DB"/>
    <w:rsid w:val="471231BD"/>
    <w:rsid w:val="471A8769"/>
    <w:rsid w:val="47206696"/>
    <w:rsid w:val="4721D0F6"/>
    <w:rsid w:val="4723CF02"/>
    <w:rsid w:val="4730FD2A"/>
    <w:rsid w:val="47365652"/>
    <w:rsid w:val="4737A3F1"/>
    <w:rsid w:val="473CE1C9"/>
    <w:rsid w:val="47436EF2"/>
    <w:rsid w:val="47523AD6"/>
    <w:rsid w:val="475ACDAF"/>
    <w:rsid w:val="47636C61"/>
    <w:rsid w:val="47683757"/>
    <w:rsid w:val="477B57DD"/>
    <w:rsid w:val="47808F33"/>
    <w:rsid w:val="47824B66"/>
    <w:rsid w:val="47B8D33A"/>
    <w:rsid w:val="47C4DEFC"/>
    <w:rsid w:val="47CA6C75"/>
    <w:rsid w:val="47DE8F9A"/>
    <w:rsid w:val="47E1275D"/>
    <w:rsid w:val="47E54703"/>
    <w:rsid w:val="47E9E464"/>
    <w:rsid w:val="47F11D3E"/>
    <w:rsid w:val="47F80DE3"/>
    <w:rsid w:val="47FA9C85"/>
    <w:rsid w:val="4800F393"/>
    <w:rsid w:val="480488A0"/>
    <w:rsid w:val="480E4C77"/>
    <w:rsid w:val="48142989"/>
    <w:rsid w:val="4815858F"/>
    <w:rsid w:val="48182E32"/>
    <w:rsid w:val="48236F6D"/>
    <w:rsid w:val="4823BE46"/>
    <w:rsid w:val="4829666E"/>
    <w:rsid w:val="482A2FCB"/>
    <w:rsid w:val="482A5E66"/>
    <w:rsid w:val="482B441D"/>
    <w:rsid w:val="4833433D"/>
    <w:rsid w:val="4833FE6E"/>
    <w:rsid w:val="483E1043"/>
    <w:rsid w:val="4843117B"/>
    <w:rsid w:val="4844EA04"/>
    <w:rsid w:val="484A3308"/>
    <w:rsid w:val="484DC705"/>
    <w:rsid w:val="48545347"/>
    <w:rsid w:val="48578CE1"/>
    <w:rsid w:val="48689D99"/>
    <w:rsid w:val="486DCFB1"/>
    <w:rsid w:val="487D6395"/>
    <w:rsid w:val="4882AA1A"/>
    <w:rsid w:val="488693B5"/>
    <w:rsid w:val="4888BF62"/>
    <w:rsid w:val="489F853B"/>
    <w:rsid w:val="48A0C3C3"/>
    <w:rsid w:val="48A31C8B"/>
    <w:rsid w:val="48A65201"/>
    <w:rsid w:val="48ACAAB5"/>
    <w:rsid w:val="48AFEDD3"/>
    <w:rsid w:val="48B3F120"/>
    <w:rsid w:val="48B4740B"/>
    <w:rsid w:val="48C09A0B"/>
    <w:rsid w:val="48C52803"/>
    <w:rsid w:val="48E05300"/>
    <w:rsid w:val="48E9E384"/>
    <w:rsid w:val="48F0AF83"/>
    <w:rsid w:val="48F35D9B"/>
    <w:rsid w:val="48F47611"/>
    <w:rsid w:val="48F60480"/>
    <w:rsid w:val="48FF8A32"/>
    <w:rsid w:val="49166A39"/>
    <w:rsid w:val="491FEDB8"/>
    <w:rsid w:val="4924CD9E"/>
    <w:rsid w:val="4927F01B"/>
    <w:rsid w:val="4937E4D0"/>
    <w:rsid w:val="493AEA1B"/>
    <w:rsid w:val="493BD6EB"/>
    <w:rsid w:val="493CECB4"/>
    <w:rsid w:val="49441F80"/>
    <w:rsid w:val="49467AE3"/>
    <w:rsid w:val="496125BA"/>
    <w:rsid w:val="4961A942"/>
    <w:rsid w:val="496BB67C"/>
    <w:rsid w:val="497605EB"/>
    <w:rsid w:val="4979D074"/>
    <w:rsid w:val="497B994E"/>
    <w:rsid w:val="497BFA36"/>
    <w:rsid w:val="498A19E0"/>
    <w:rsid w:val="49921E3E"/>
    <w:rsid w:val="4994D373"/>
    <w:rsid w:val="499D3696"/>
    <w:rsid w:val="49AF2788"/>
    <w:rsid w:val="49B99605"/>
    <w:rsid w:val="49BC924D"/>
    <w:rsid w:val="49C7F920"/>
    <w:rsid w:val="49C898C1"/>
    <w:rsid w:val="49CE5941"/>
    <w:rsid w:val="49D66843"/>
    <w:rsid w:val="49E101E4"/>
    <w:rsid w:val="49EE72D4"/>
    <w:rsid w:val="49F0FB45"/>
    <w:rsid w:val="49F3F904"/>
    <w:rsid w:val="49F6BAA0"/>
    <w:rsid w:val="49F7AA50"/>
    <w:rsid w:val="49FECE42"/>
    <w:rsid w:val="4A214B19"/>
    <w:rsid w:val="4A270109"/>
    <w:rsid w:val="4A3ACD2D"/>
    <w:rsid w:val="4A3E1CC7"/>
    <w:rsid w:val="4A42AF42"/>
    <w:rsid w:val="4A464460"/>
    <w:rsid w:val="4A4846E1"/>
    <w:rsid w:val="4A5B662A"/>
    <w:rsid w:val="4A5DE299"/>
    <w:rsid w:val="4A6183C2"/>
    <w:rsid w:val="4A6D4268"/>
    <w:rsid w:val="4A7AE44D"/>
    <w:rsid w:val="4A7E9B18"/>
    <w:rsid w:val="4A826BC9"/>
    <w:rsid w:val="4A8CDCBF"/>
    <w:rsid w:val="4A8D1C5F"/>
    <w:rsid w:val="4A90F250"/>
    <w:rsid w:val="4A950B52"/>
    <w:rsid w:val="4A9E65F0"/>
    <w:rsid w:val="4A9EDC09"/>
    <w:rsid w:val="4AA530AA"/>
    <w:rsid w:val="4AA65F25"/>
    <w:rsid w:val="4ABA14B1"/>
    <w:rsid w:val="4ABDF058"/>
    <w:rsid w:val="4AC440C8"/>
    <w:rsid w:val="4AC7AA6F"/>
    <w:rsid w:val="4AC942E1"/>
    <w:rsid w:val="4ACDA397"/>
    <w:rsid w:val="4ACF7FAA"/>
    <w:rsid w:val="4AD37741"/>
    <w:rsid w:val="4AD44BF4"/>
    <w:rsid w:val="4AE0CDF2"/>
    <w:rsid w:val="4AEE6CE7"/>
    <w:rsid w:val="4AF66F1A"/>
    <w:rsid w:val="4B038DE1"/>
    <w:rsid w:val="4B0416E3"/>
    <w:rsid w:val="4B0477D3"/>
    <w:rsid w:val="4B060B79"/>
    <w:rsid w:val="4B0ACF69"/>
    <w:rsid w:val="4B0AF1AF"/>
    <w:rsid w:val="4B19BFF7"/>
    <w:rsid w:val="4B1FFB0A"/>
    <w:rsid w:val="4B212015"/>
    <w:rsid w:val="4B2AEEF9"/>
    <w:rsid w:val="4B3050BC"/>
    <w:rsid w:val="4B3ABBF7"/>
    <w:rsid w:val="4B421EE7"/>
    <w:rsid w:val="4B4531C2"/>
    <w:rsid w:val="4B46D01C"/>
    <w:rsid w:val="4B4807BF"/>
    <w:rsid w:val="4B5613D4"/>
    <w:rsid w:val="4B58C1D6"/>
    <w:rsid w:val="4B626FE8"/>
    <w:rsid w:val="4B661793"/>
    <w:rsid w:val="4B7570E4"/>
    <w:rsid w:val="4B75B610"/>
    <w:rsid w:val="4B7B0382"/>
    <w:rsid w:val="4B893696"/>
    <w:rsid w:val="4B9E07EF"/>
    <w:rsid w:val="4B9E80E2"/>
    <w:rsid w:val="4BA0D0AD"/>
    <w:rsid w:val="4BA6135E"/>
    <w:rsid w:val="4BC0BFC9"/>
    <w:rsid w:val="4BC34336"/>
    <w:rsid w:val="4BDAC1F0"/>
    <w:rsid w:val="4BE736E4"/>
    <w:rsid w:val="4BE78E95"/>
    <w:rsid w:val="4BEA6C4D"/>
    <w:rsid w:val="4BF0878E"/>
    <w:rsid w:val="4BF53D25"/>
    <w:rsid w:val="4BF83AEA"/>
    <w:rsid w:val="4C0361BC"/>
    <w:rsid w:val="4C08CF78"/>
    <w:rsid w:val="4C0C70DE"/>
    <w:rsid w:val="4C212DB3"/>
    <w:rsid w:val="4C2536EC"/>
    <w:rsid w:val="4C28E5C2"/>
    <w:rsid w:val="4C2A4398"/>
    <w:rsid w:val="4C2DC45C"/>
    <w:rsid w:val="4C3F0C37"/>
    <w:rsid w:val="4C3F330E"/>
    <w:rsid w:val="4C58A6A8"/>
    <w:rsid w:val="4C5EA423"/>
    <w:rsid w:val="4C774013"/>
    <w:rsid w:val="4C7B63C4"/>
    <w:rsid w:val="4C8BA6BD"/>
    <w:rsid w:val="4C954B36"/>
    <w:rsid w:val="4C95827E"/>
    <w:rsid w:val="4C9D85B5"/>
    <w:rsid w:val="4CA0AC14"/>
    <w:rsid w:val="4CA2A4C4"/>
    <w:rsid w:val="4CAD0114"/>
    <w:rsid w:val="4CE17BFD"/>
    <w:rsid w:val="4CF0EF32"/>
    <w:rsid w:val="4D0C554B"/>
    <w:rsid w:val="4D11B947"/>
    <w:rsid w:val="4D1E4B21"/>
    <w:rsid w:val="4D1F2918"/>
    <w:rsid w:val="4D3A1AC2"/>
    <w:rsid w:val="4D3BFFFB"/>
    <w:rsid w:val="4D3F26EB"/>
    <w:rsid w:val="4D410AAC"/>
    <w:rsid w:val="4D438279"/>
    <w:rsid w:val="4D45A9AC"/>
    <w:rsid w:val="4D45D8FC"/>
    <w:rsid w:val="4D48042E"/>
    <w:rsid w:val="4D4B72FF"/>
    <w:rsid w:val="4D4D5444"/>
    <w:rsid w:val="4D53CDA1"/>
    <w:rsid w:val="4D5ED0D1"/>
    <w:rsid w:val="4D8CD508"/>
    <w:rsid w:val="4DAD2110"/>
    <w:rsid w:val="4DB15762"/>
    <w:rsid w:val="4DC5908C"/>
    <w:rsid w:val="4DCB672E"/>
    <w:rsid w:val="4DD98A41"/>
    <w:rsid w:val="4DDE2D3A"/>
    <w:rsid w:val="4DE6C560"/>
    <w:rsid w:val="4DF536CE"/>
    <w:rsid w:val="4DF8A144"/>
    <w:rsid w:val="4DF91F8A"/>
    <w:rsid w:val="4E00D44C"/>
    <w:rsid w:val="4E05D3AF"/>
    <w:rsid w:val="4E0CC6E2"/>
    <w:rsid w:val="4E285DBF"/>
    <w:rsid w:val="4E2DE016"/>
    <w:rsid w:val="4E317F90"/>
    <w:rsid w:val="4E3FC8E1"/>
    <w:rsid w:val="4E425FF9"/>
    <w:rsid w:val="4E4601E3"/>
    <w:rsid w:val="4E4CA621"/>
    <w:rsid w:val="4E67D162"/>
    <w:rsid w:val="4E6A85E7"/>
    <w:rsid w:val="4E7A7419"/>
    <w:rsid w:val="4E7C0F23"/>
    <w:rsid w:val="4E7D4C5E"/>
    <w:rsid w:val="4E8C5D34"/>
    <w:rsid w:val="4E965562"/>
    <w:rsid w:val="4E9D9AB0"/>
    <w:rsid w:val="4EA21CCA"/>
    <w:rsid w:val="4EA8D897"/>
    <w:rsid w:val="4EADCFC8"/>
    <w:rsid w:val="4EBDD434"/>
    <w:rsid w:val="4EC5D296"/>
    <w:rsid w:val="4ED16F41"/>
    <w:rsid w:val="4EDDD8A9"/>
    <w:rsid w:val="4EE135D4"/>
    <w:rsid w:val="4EF015B0"/>
    <w:rsid w:val="4EF662CD"/>
    <w:rsid w:val="4F038B14"/>
    <w:rsid w:val="4F095661"/>
    <w:rsid w:val="4F217970"/>
    <w:rsid w:val="4F232741"/>
    <w:rsid w:val="4F522FE6"/>
    <w:rsid w:val="4F682C1B"/>
    <w:rsid w:val="4F6EFCAC"/>
    <w:rsid w:val="4F71E918"/>
    <w:rsid w:val="4F7ADBE7"/>
    <w:rsid w:val="4F7BB02F"/>
    <w:rsid w:val="4F7E148F"/>
    <w:rsid w:val="4F82827B"/>
    <w:rsid w:val="4F869CC1"/>
    <w:rsid w:val="4F8C0977"/>
    <w:rsid w:val="4F92F6F9"/>
    <w:rsid w:val="4F98BC28"/>
    <w:rsid w:val="4F992C92"/>
    <w:rsid w:val="4F9B3CF1"/>
    <w:rsid w:val="4FAA0031"/>
    <w:rsid w:val="4FAAEC28"/>
    <w:rsid w:val="4FB2BA43"/>
    <w:rsid w:val="4FBE354C"/>
    <w:rsid w:val="4FD91EE2"/>
    <w:rsid w:val="4FE01CC5"/>
    <w:rsid w:val="4FE5F138"/>
    <w:rsid w:val="4FF87CF7"/>
    <w:rsid w:val="5003A20F"/>
    <w:rsid w:val="5011ED7F"/>
    <w:rsid w:val="501A03DC"/>
    <w:rsid w:val="501BA140"/>
    <w:rsid w:val="503261E9"/>
    <w:rsid w:val="504FBC49"/>
    <w:rsid w:val="5054C469"/>
    <w:rsid w:val="5063D819"/>
    <w:rsid w:val="5073342F"/>
    <w:rsid w:val="50764653"/>
    <w:rsid w:val="50776F94"/>
    <w:rsid w:val="5080A17B"/>
    <w:rsid w:val="509402EF"/>
    <w:rsid w:val="509DAEF0"/>
    <w:rsid w:val="50A005A5"/>
    <w:rsid w:val="50B3DF46"/>
    <w:rsid w:val="50C86655"/>
    <w:rsid w:val="50D15340"/>
    <w:rsid w:val="50D4A7BA"/>
    <w:rsid w:val="50DC6EAF"/>
    <w:rsid w:val="50F4A619"/>
    <w:rsid w:val="50F97704"/>
    <w:rsid w:val="50F986B3"/>
    <w:rsid w:val="50FEB449"/>
    <w:rsid w:val="5108EE7E"/>
    <w:rsid w:val="510AB2BA"/>
    <w:rsid w:val="51229044"/>
    <w:rsid w:val="512845AD"/>
    <w:rsid w:val="512D4562"/>
    <w:rsid w:val="51321546"/>
    <w:rsid w:val="51378850"/>
    <w:rsid w:val="5138EAB4"/>
    <w:rsid w:val="513A63A8"/>
    <w:rsid w:val="5144710B"/>
    <w:rsid w:val="514790F9"/>
    <w:rsid w:val="5156FE44"/>
    <w:rsid w:val="5157D526"/>
    <w:rsid w:val="515D2EE6"/>
    <w:rsid w:val="515EAC70"/>
    <w:rsid w:val="516AA4D0"/>
    <w:rsid w:val="516B5C54"/>
    <w:rsid w:val="517BA6E4"/>
    <w:rsid w:val="5187943A"/>
    <w:rsid w:val="518E665F"/>
    <w:rsid w:val="51944D58"/>
    <w:rsid w:val="5194773F"/>
    <w:rsid w:val="51A1FFED"/>
    <w:rsid w:val="51B04D37"/>
    <w:rsid w:val="51B2776F"/>
    <w:rsid w:val="51C7489C"/>
    <w:rsid w:val="51CAC616"/>
    <w:rsid w:val="51CADBDA"/>
    <w:rsid w:val="51CB5E24"/>
    <w:rsid w:val="51D4A359"/>
    <w:rsid w:val="51DB8FBA"/>
    <w:rsid w:val="51E0BA5D"/>
    <w:rsid w:val="520E8E15"/>
    <w:rsid w:val="5216BE2A"/>
    <w:rsid w:val="52225CFC"/>
    <w:rsid w:val="5232208A"/>
    <w:rsid w:val="5237CCF4"/>
    <w:rsid w:val="5240159C"/>
    <w:rsid w:val="5242A490"/>
    <w:rsid w:val="52447088"/>
    <w:rsid w:val="5246B629"/>
    <w:rsid w:val="5248E37F"/>
    <w:rsid w:val="524D6069"/>
    <w:rsid w:val="524FF7A8"/>
    <w:rsid w:val="525571F0"/>
    <w:rsid w:val="5256EC35"/>
    <w:rsid w:val="5263C48E"/>
    <w:rsid w:val="5265802A"/>
    <w:rsid w:val="5269C051"/>
    <w:rsid w:val="526EF82D"/>
    <w:rsid w:val="527108C2"/>
    <w:rsid w:val="52729E7E"/>
    <w:rsid w:val="5273661F"/>
    <w:rsid w:val="5274F97D"/>
    <w:rsid w:val="528BB0B6"/>
    <w:rsid w:val="528D0602"/>
    <w:rsid w:val="528F014B"/>
    <w:rsid w:val="5295FA98"/>
    <w:rsid w:val="5297160D"/>
    <w:rsid w:val="5299C4B7"/>
    <w:rsid w:val="52A4BEDF"/>
    <w:rsid w:val="52A989DA"/>
    <w:rsid w:val="52B0A1B7"/>
    <w:rsid w:val="52B7783F"/>
    <w:rsid w:val="52CA23E9"/>
    <w:rsid w:val="52CC2712"/>
    <w:rsid w:val="52CDAF24"/>
    <w:rsid w:val="52CF20ED"/>
    <w:rsid w:val="52D5FAF6"/>
    <w:rsid w:val="52FA1359"/>
    <w:rsid w:val="52FBB1C4"/>
    <w:rsid w:val="52FE9DF6"/>
    <w:rsid w:val="5302AB4D"/>
    <w:rsid w:val="5312D804"/>
    <w:rsid w:val="531790FE"/>
    <w:rsid w:val="531ABE6D"/>
    <w:rsid w:val="5327CBCD"/>
    <w:rsid w:val="53321F13"/>
    <w:rsid w:val="53363440"/>
    <w:rsid w:val="533BCCB3"/>
    <w:rsid w:val="53413513"/>
    <w:rsid w:val="53503ED4"/>
    <w:rsid w:val="536D2536"/>
    <w:rsid w:val="5370361F"/>
    <w:rsid w:val="5371DAA2"/>
    <w:rsid w:val="5374CFF8"/>
    <w:rsid w:val="53779A62"/>
    <w:rsid w:val="537C2A54"/>
    <w:rsid w:val="538C6DE6"/>
    <w:rsid w:val="538CACF7"/>
    <w:rsid w:val="539153AE"/>
    <w:rsid w:val="53955F47"/>
    <w:rsid w:val="539C7C49"/>
    <w:rsid w:val="539EB457"/>
    <w:rsid w:val="53A296C8"/>
    <w:rsid w:val="53B6D08B"/>
    <w:rsid w:val="53BAB733"/>
    <w:rsid w:val="53C03C41"/>
    <w:rsid w:val="53C587FA"/>
    <w:rsid w:val="53DB9252"/>
    <w:rsid w:val="53E69A59"/>
    <w:rsid w:val="53F6C22A"/>
    <w:rsid w:val="54052762"/>
    <w:rsid w:val="540DC9DF"/>
    <w:rsid w:val="540F1A54"/>
    <w:rsid w:val="541DF480"/>
    <w:rsid w:val="5423A1BC"/>
    <w:rsid w:val="5428C70C"/>
    <w:rsid w:val="54296C1C"/>
    <w:rsid w:val="5429E3E5"/>
    <w:rsid w:val="54315957"/>
    <w:rsid w:val="544439FC"/>
    <w:rsid w:val="544C9612"/>
    <w:rsid w:val="54505AC3"/>
    <w:rsid w:val="545B6F3B"/>
    <w:rsid w:val="545FCFBB"/>
    <w:rsid w:val="54735AA7"/>
    <w:rsid w:val="5474FC92"/>
    <w:rsid w:val="54787280"/>
    <w:rsid w:val="5479C9CB"/>
    <w:rsid w:val="547A4984"/>
    <w:rsid w:val="5482B451"/>
    <w:rsid w:val="548806B8"/>
    <w:rsid w:val="549E3ABD"/>
    <w:rsid w:val="54A905BB"/>
    <w:rsid w:val="54B8A21D"/>
    <w:rsid w:val="54CDEF74"/>
    <w:rsid w:val="54D044A8"/>
    <w:rsid w:val="54D53F90"/>
    <w:rsid w:val="54D7CCED"/>
    <w:rsid w:val="54D9CE9B"/>
    <w:rsid w:val="54F870E5"/>
    <w:rsid w:val="54FA938B"/>
    <w:rsid w:val="54FC126D"/>
    <w:rsid w:val="55070301"/>
    <w:rsid w:val="550B9CE9"/>
    <w:rsid w:val="55172D84"/>
    <w:rsid w:val="551C3FF7"/>
    <w:rsid w:val="55300479"/>
    <w:rsid w:val="5575A9A8"/>
    <w:rsid w:val="557663C2"/>
    <w:rsid w:val="55841045"/>
    <w:rsid w:val="558ECEC5"/>
    <w:rsid w:val="558FEA51"/>
    <w:rsid w:val="5598808B"/>
    <w:rsid w:val="55C4D94F"/>
    <w:rsid w:val="55CBBA82"/>
    <w:rsid w:val="55D0FCA5"/>
    <w:rsid w:val="55E0F980"/>
    <w:rsid w:val="55E22FD7"/>
    <w:rsid w:val="55F13683"/>
    <w:rsid w:val="55FD6F71"/>
    <w:rsid w:val="560ACE74"/>
    <w:rsid w:val="560E4882"/>
    <w:rsid w:val="561901A2"/>
    <w:rsid w:val="561B84CE"/>
    <w:rsid w:val="561FC99E"/>
    <w:rsid w:val="5622F3C7"/>
    <w:rsid w:val="5627C473"/>
    <w:rsid w:val="5630A7CB"/>
    <w:rsid w:val="563E70E5"/>
    <w:rsid w:val="564DE32B"/>
    <w:rsid w:val="56624E96"/>
    <w:rsid w:val="5679A629"/>
    <w:rsid w:val="568B6E5D"/>
    <w:rsid w:val="568EF7B7"/>
    <w:rsid w:val="5693485D"/>
    <w:rsid w:val="56996E2B"/>
    <w:rsid w:val="56A8E50F"/>
    <w:rsid w:val="56C745B5"/>
    <w:rsid w:val="56D9016C"/>
    <w:rsid w:val="56D92C08"/>
    <w:rsid w:val="56EF2613"/>
    <w:rsid w:val="56F25D30"/>
    <w:rsid w:val="56F60A52"/>
    <w:rsid w:val="56F6B9FF"/>
    <w:rsid w:val="56FA73BA"/>
    <w:rsid w:val="56FAEB72"/>
    <w:rsid w:val="56FDE7BB"/>
    <w:rsid w:val="5710AA24"/>
    <w:rsid w:val="571265AC"/>
    <w:rsid w:val="5714024F"/>
    <w:rsid w:val="5716A62E"/>
    <w:rsid w:val="5723A5F2"/>
    <w:rsid w:val="572CF9C5"/>
    <w:rsid w:val="572FFE8E"/>
    <w:rsid w:val="573A6AD8"/>
    <w:rsid w:val="573EA7D2"/>
    <w:rsid w:val="5740DC04"/>
    <w:rsid w:val="5745B33B"/>
    <w:rsid w:val="5755FDAF"/>
    <w:rsid w:val="578144B3"/>
    <w:rsid w:val="578D9718"/>
    <w:rsid w:val="579155D8"/>
    <w:rsid w:val="57A39DA2"/>
    <w:rsid w:val="57A60265"/>
    <w:rsid w:val="57AC35DD"/>
    <w:rsid w:val="57AC55A4"/>
    <w:rsid w:val="57AF5E7B"/>
    <w:rsid w:val="57B42538"/>
    <w:rsid w:val="57CE0C69"/>
    <w:rsid w:val="57CFC457"/>
    <w:rsid w:val="57D7D00A"/>
    <w:rsid w:val="57E26882"/>
    <w:rsid w:val="57E6756B"/>
    <w:rsid w:val="57F05FBA"/>
    <w:rsid w:val="57F920A8"/>
    <w:rsid w:val="58016AB0"/>
    <w:rsid w:val="5803FB92"/>
    <w:rsid w:val="58084132"/>
    <w:rsid w:val="58088814"/>
    <w:rsid w:val="580EDA1F"/>
    <w:rsid w:val="5811AB5B"/>
    <w:rsid w:val="581C808F"/>
    <w:rsid w:val="581DAC7E"/>
    <w:rsid w:val="581ED0DA"/>
    <w:rsid w:val="581F2F5C"/>
    <w:rsid w:val="5821181E"/>
    <w:rsid w:val="582B1708"/>
    <w:rsid w:val="582BFD95"/>
    <w:rsid w:val="5830403A"/>
    <w:rsid w:val="5830AA58"/>
    <w:rsid w:val="5830F9DB"/>
    <w:rsid w:val="5833C2B2"/>
    <w:rsid w:val="583C18CB"/>
    <w:rsid w:val="5842780B"/>
    <w:rsid w:val="5843B7CA"/>
    <w:rsid w:val="5848411B"/>
    <w:rsid w:val="584A8A1F"/>
    <w:rsid w:val="584C3231"/>
    <w:rsid w:val="5855C7B7"/>
    <w:rsid w:val="5856BA2E"/>
    <w:rsid w:val="58630199"/>
    <w:rsid w:val="586944BD"/>
    <w:rsid w:val="5871D520"/>
    <w:rsid w:val="5879BE0B"/>
    <w:rsid w:val="587D11FF"/>
    <w:rsid w:val="588408DC"/>
    <w:rsid w:val="5886BA29"/>
    <w:rsid w:val="58885C53"/>
    <w:rsid w:val="588EFC86"/>
    <w:rsid w:val="5896441B"/>
    <w:rsid w:val="589D1966"/>
    <w:rsid w:val="58A01EB1"/>
    <w:rsid w:val="58A5ACB6"/>
    <w:rsid w:val="58AF3A1C"/>
    <w:rsid w:val="58B3157E"/>
    <w:rsid w:val="58B712AB"/>
    <w:rsid w:val="58C6119D"/>
    <w:rsid w:val="58D4117F"/>
    <w:rsid w:val="58D4BB90"/>
    <w:rsid w:val="58DF0B0F"/>
    <w:rsid w:val="58E18CD2"/>
    <w:rsid w:val="58E85D9A"/>
    <w:rsid w:val="58EBF74E"/>
    <w:rsid w:val="58F30D82"/>
    <w:rsid w:val="590D78AF"/>
    <w:rsid w:val="590DADA8"/>
    <w:rsid w:val="590F19FF"/>
    <w:rsid w:val="591593FA"/>
    <w:rsid w:val="591DE698"/>
    <w:rsid w:val="59314C16"/>
    <w:rsid w:val="5945E700"/>
    <w:rsid w:val="5948BBC5"/>
    <w:rsid w:val="594DE889"/>
    <w:rsid w:val="594F6B76"/>
    <w:rsid w:val="5968FB02"/>
    <w:rsid w:val="596E5195"/>
    <w:rsid w:val="5970905C"/>
    <w:rsid w:val="59733A82"/>
    <w:rsid w:val="59797DC2"/>
    <w:rsid w:val="597C2894"/>
    <w:rsid w:val="5980F002"/>
    <w:rsid w:val="598A0BF2"/>
    <w:rsid w:val="599E52C5"/>
    <w:rsid w:val="59ADF761"/>
    <w:rsid w:val="59B13943"/>
    <w:rsid w:val="59B763B6"/>
    <w:rsid w:val="59BF1E37"/>
    <w:rsid w:val="59CA9C33"/>
    <w:rsid w:val="59DA63E2"/>
    <w:rsid w:val="59EAADD5"/>
    <w:rsid w:val="59EB786E"/>
    <w:rsid w:val="5A037B89"/>
    <w:rsid w:val="5A09194D"/>
    <w:rsid w:val="5A0A21F2"/>
    <w:rsid w:val="5A1501CF"/>
    <w:rsid w:val="5A17C1C1"/>
    <w:rsid w:val="5A267DA1"/>
    <w:rsid w:val="5A2D1623"/>
    <w:rsid w:val="5A3A4F50"/>
    <w:rsid w:val="5A542F5B"/>
    <w:rsid w:val="5A5D67F9"/>
    <w:rsid w:val="5A641034"/>
    <w:rsid w:val="5A6A7CCF"/>
    <w:rsid w:val="5A6DF3C7"/>
    <w:rsid w:val="5A75421E"/>
    <w:rsid w:val="5A8C6E32"/>
    <w:rsid w:val="5A8E9F8E"/>
    <w:rsid w:val="5A90A0FB"/>
    <w:rsid w:val="5AA707F2"/>
    <w:rsid w:val="5AB14511"/>
    <w:rsid w:val="5ACA9F04"/>
    <w:rsid w:val="5ACEE1F9"/>
    <w:rsid w:val="5ACFA4F9"/>
    <w:rsid w:val="5ADA8A9A"/>
    <w:rsid w:val="5ADDA327"/>
    <w:rsid w:val="5AE2DDCF"/>
    <w:rsid w:val="5AE68066"/>
    <w:rsid w:val="5AF638AF"/>
    <w:rsid w:val="5AF69393"/>
    <w:rsid w:val="5AF89FB8"/>
    <w:rsid w:val="5AFC2859"/>
    <w:rsid w:val="5B05104D"/>
    <w:rsid w:val="5B168923"/>
    <w:rsid w:val="5B192AA2"/>
    <w:rsid w:val="5B1D078C"/>
    <w:rsid w:val="5B2046B0"/>
    <w:rsid w:val="5B213452"/>
    <w:rsid w:val="5B2FEBBD"/>
    <w:rsid w:val="5B31390F"/>
    <w:rsid w:val="5B3424FD"/>
    <w:rsid w:val="5B3967EC"/>
    <w:rsid w:val="5B499CF7"/>
    <w:rsid w:val="5B6A12B6"/>
    <w:rsid w:val="5B7B1F7B"/>
    <w:rsid w:val="5B83A37E"/>
    <w:rsid w:val="5B8C6DA2"/>
    <w:rsid w:val="5B8DF72F"/>
    <w:rsid w:val="5B9EE0BF"/>
    <w:rsid w:val="5BB39222"/>
    <w:rsid w:val="5BB44FD6"/>
    <w:rsid w:val="5BB6EB26"/>
    <w:rsid w:val="5BC1BBF6"/>
    <w:rsid w:val="5BCADAC1"/>
    <w:rsid w:val="5BCB13A3"/>
    <w:rsid w:val="5BCDE4DD"/>
    <w:rsid w:val="5BCE9AA2"/>
    <w:rsid w:val="5BCF17A4"/>
    <w:rsid w:val="5BD8E1BA"/>
    <w:rsid w:val="5BD951EE"/>
    <w:rsid w:val="5BDE7174"/>
    <w:rsid w:val="5BEB3DA4"/>
    <w:rsid w:val="5BEBA922"/>
    <w:rsid w:val="5BFD3589"/>
    <w:rsid w:val="5C0A01FE"/>
    <w:rsid w:val="5C14BB4D"/>
    <w:rsid w:val="5C1911EB"/>
    <w:rsid w:val="5C224C6C"/>
    <w:rsid w:val="5C3243D1"/>
    <w:rsid w:val="5C3B5BE9"/>
    <w:rsid w:val="5C5D0C96"/>
    <w:rsid w:val="5C651B77"/>
    <w:rsid w:val="5C73602F"/>
    <w:rsid w:val="5C76DD89"/>
    <w:rsid w:val="5C77B047"/>
    <w:rsid w:val="5C780E55"/>
    <w:rsid w:val="5C797388"/>
    <w:rsid w:val="5C7FCFA3"/>
    <w:rsid w:val="5C8A6478"/>
    <w:rsid w:val="5C9BEC5D"/>
    <w:rsid w:val="5C9E30A4"/>
    <w:rsid w:val="5CA89B12"/>
    <w:rsid w:val="5CA9D2BD"/>
    <w:rsid w:val="5CBCFB49"/>
    <w:rsid w:val="5CC614F5"/>
    <w:rsid w:val="5CD090DA"/>
    <w:rsid w:val="5CD72257"/>
    <w:rsid w:val="5CE987CC"/>
    <w:rsid w:val="5CF9835C"/>
    <w:rsid w:val="5D0149DC"/>
    <w:rsid w:val="5D162BA6"/>
    <w:rsid w:val="5D19CBCF"/>
    <w:rsid w:val="5D27AB3B"/>
    <w:rsid w:val="5D314832"/>
    <w:rsid w:val="5D3419B3"/>
    <w:rsid w:val="5D4DE96E"/>
    <w:rsid w:val="5D582C12"/>
    <w:rsid w:val="5D5EB44C"/>
    <w:rsid w:val="5D780BFC"/>
    <w:rsid w:val="5D7B2E8C"/>
    <w:rsid w:val="5D82964F"/>
    <w:rsid w:val="5D9CA533"/>
    <w:rsid w:val="5DA4C442"/>
    <w:rsid w:val="5DA76B85"/>
    <w:rsid w:val="5DBA7D60"/>
    <w:rsid w:val="5DBB6A47"/>
    <w:rsid w:val="5DBEFD4A"/>
    <w:rsid w:val="5DC40EF4"/>
    <w:rsid w:val="5DC60898"/>
    <w:rsid w:val="5DEC46F2"/>
    <w:rsid w:val="5DEC785F"/>
    <w:rsid w:val="5DF50596"/>
    <w:rsid w:val="5DF66E07"/>
    <w:rsid w:val="5DF7C9D7"/>
    <w:rsid w:val="5DFC7FC5"/>
    <w:rsid w:val="5DFD88E1"/>
    <w:rsid w:val="5E06A851"/>
    <w:rsid w:val="5E0A25B1"/>
    <w:rsid w:val="5E257CD6"/>
    <w:rsid w:val="5E2667F7"/>
    <w:rsid w:val="5E31F568"/>
    <w:rsid w:val="5E4169E6"/>
    <w:rsid w:val="5E42D6A4"/>
    <w:rsid w:val="5E5D7B6B"/>
    <w:rsid w:val="5E5ED8F7"/>
    <w:rsid w:val="5E6024BE"/>
    <w:rsid w:val="5E7A36FB"/>
    <w:rsid w:val="5E98704D"/>
    <w:rsid w:val="5E9CADC8"/>
    <w:rsid w:val="5EB21A67"/>
    <w:rsid w:val="5EB4520B"/>
    <w:rsid w:val="5EB7D1E7"/>
    <w:rsid w:val="5EBF8027"/>
    <w:rsid w:val="5EC0C847"/>
    <w:rsid w:val="5EC0E269"/>
    <w:rsid w:val="5ECD053E"/>
    <w:rsid w:val="5ED6F6DC"/>
    <w:rsid w:val="5EDC0567"/>
    <w:rsid w:val="5EE21810"/>
    <w:rsid w:val="5EE8FD21"/>
    <w:rsid w:val="5EEA49B0"/>
    <w:rsid w:val="5EF51A23"/>
    <w:rsid w:val="5EF64022"/>
    <w:rsid w:val="5EF760A9"/>
    <w:rsid w:val="5EFBE1D6"/>
    <w:rsid w:val="5F13753B"/>
    <w:rsid w:val="5F190B52"/>
    <w:rsid w:val="5F1DA90F"/>
    <w:rsid w:val="5F24116F"/>
    <w:rsid w:val="5F288278"/>
    <w:rsid w:val="5F351974"/>
    <w:rsid w:val="5F355321"/>
    <w:rsid w:val="5F42F582"/>
    <w:rsid w:val="5F465B46"/>
    <w:rsid w:val="5F47342E"/>
    <w:rsid w:val="5F4FA2D8"/>
    <w:rsid w:val="5F63A787"/>
    <w:rsid w:val="5F6C5E5B"/>
    <w:rsid w:val="5F6EBAC1"/>
    <w:rsid w:val="5F7588EF"/>
    <w:rsid w:val="5F793BB6"/>
    <w:rsid w:val="5F7DD035"/>
    <w:rsid w:val="5F806EF3"/>
    <w:rsid w:val="5F88F33B"/>
    <w:rsid w:val="5F93BB9F"/>
    <w:rsid w:val="5F94AD58"/>
    <w:rsid w:val="5F974484"/>
    <w:rsid w:val="5F9FFC9D"/>
    <w:rsid w:val="5FB1144A"/>
    <w:rsid w:val="5FB64C66"/>
    <w:rsid w:val="5FBACD32"/>
    <w:rsid w:val="5FD56782"/>
    <w:rsid w:val="5FD5AB6A"/>
    <w:rsid w:val="5FD6028A"/>
    <w:rsid w:val="5FD70851"/>
    <w:rsid w:val="5FDA1320"/>
    <w:rsid w:val="5FE06551"/>
    <w:rsid w:val="5FEF1896"/>
    <w:rsid w:val="5FFAA958"/>
    <w:rsid w:val="6016075C"/>
    <w:rsid w:val="601E7289"/>
    <w:rsid w:val="601FA2E8"/>
    <w:rsid w:val="602BE335"/>
    <w:rsid w:val="6049ED21"/>
    <w:rsid w:val="604C9AF3"/>
    <w:rsid w:val="6051AFA3"/>
    <w:rsid w:val="605271DC"/>
    <w:rsid w:val="6053A248"/>
    <w:rsid w:val="606414D2"/>
    <w:rsid w:val="6067F47D"/>
    <w:rsid w:val="606907B0"/>
    <w:rsid w:val="606BFF35"/>
    <w:rsid w:val="60789871"/>
    <w:rsid w:val="609302B7"/>
    <w:rsid w:val="60AF4B86"/>
    <w:rsid w:val="60B07A1C"/>
    <w:rsid w:val="60B1E297"/>
    <w:rsid w:val="60C18E4A"/>
    <w:rsid w:val="60C21F0A"/>
    <w:rsid w:val="60CA2A33"/>
    <w:rsid w:val="60D12382"/>
    <w:rsid w:val="60D2AAC6"/>
    <w:rsid w:val="60D7B5B8"/>
    <w:rsid w:val="60E1A8F9"/>
    <w:rsid w:val="60E95724"/>
    <w:rsid w:val="60EC269F"/>
    <w:rsid w:val="60F725A4"/>
    <w:rsid w:val="60FC354F"/>
    <w:rsid w:val="61036643"/>
    <w:rsid w:val="6104AE92"/>
    <w:rsid w:val="6108FC98"/>
    <w:rsid w:val="614CB376"/>
    <w:rsid w:val="6150126B"/>
    <w:rsid w:val="6154D924"/>
    <w:rsid w:val="6155CD12"/>
    <w:rsid w:val="6166C073"/>
    <w:rsid w:val="616935F4"/>
    <w:rsid w:val="616A772F"/>
    <w:rsid w:val="617F77A5"/>
    <w:rsid w:val="6187994D"/>
    <w:rsid w:val="61894AC8"/>
    <w:rsid w:val="618DB283"/>
    <w:rsid w:val="619B32E6"/>
    <w:rsid w:val="61A1B698"/>
    <w:rsid w:val="61AE7326"/>
    <w:rsid w:val="61BB781D"/>
    <w:rsid w:val="61D0B755"/>
    <w:rsid w:val="61D6EDA5"/>
    <w:rsid w:val="61D86690"/>
    <w:rsid w:val="61E124E8"/>
    <w:rsid w:val="61F266FD"/>
    <w:rsid w:val="6208F84D"/>
    <w:rsid w:val="623405D2"/>
    <w:rsid w:val="62403764"/>
    <w:rsid w:val="62463109"/>
    <w:rsid w:val="6250BC85"/>
    <w:rsid w:val="625AA8C0"/>
    <w:rsid w:val="6270052C"/>
    <w:rsid w:val="62763DEA"/>
    <w:rsid w:val="6278C803"/>
    <w:rsid w:val="627CEC9C"/>
    <w:rsid w:val="627F45DF"/>
    <w:rsid w:val="628907C1"/>
    <w:rsid w:val="6294A7AC"/>
    <w:rsid w:val="62958756"/>
    <w:rsid w:val="62A0A3CA"/>
    <w:rsid w:val="62A514F8"/>
    <w:rsid w:val="62A78A82"/>
    <w:rsid w:val="62ACC58C"/>
    <w:rsid w:val="62B0F111"/>
    <w:rsid w:val="62B1C596"/>
    <w:rsid w:val="62BB8283"/>
    <w:rsid w:val="62BC9002"/>
    <w:rsid w:val="62BEB88C"/>
    <w:rsid w:val="62C82ACD"/>
    <w:rsid w:val="62D01DC7"/>
    <w:rsid w:val="62D071CB"/>
    <w:rsid w:val="62ECF52E"/>
    <w:rsid w:val="63020C9B"/>
    <w:rsid w:val="63288953"/>
    <w:rsid w:val="632B46AA"/>
    <w:rsid w:val="63370675"/>
    <w:rsid w:val="633FA869"/>
    <w:rsid w:val="6345A2C4"/>
    <w:rsid w:val="634DA81E"/>
    <w:rsid w:val="6355870C"/>
    <w:rsid w:val="63564D48"/>
    <w:rsid w:val="635F7085"/>
    <w:rsid w:val="63617703"/>
    <w:rsid w:val="63741A0E"/>
    <w:rsid w:val="639B0BA9"/>
    <w:rsid w:val="639F985F"/>
    <w:rsid w:val="63A00F28"/>
    <w:rsid w:val="63AE4539"/>
    <w:rsid w:val="63B03933"/>
    <w:rsid w:val="63B5EEDB"/>
    <w:rsid w:val="63B99401"/>
    <w:rsid w:val="63BA43C4"/>
    <w:rsid w:val="63C3850F"/>
    <w:rsid w:val="63C74C79"/>
    <w:rsid w:val="63D112BC"/>
    <w:rsid w:val="63D588CC"/>
    <w:rsid w:val="63E00584"/>
    <w:rsid w:val="63E4269B"/>
    <w:rsid w:val="63F24BDB"/>
    <w:rsid w:val="63F77C58"/>
    <w:rsid w:val="63FD4EE9"/>
    <w:rsid w:val="63FD9A72"/>
    <w:rsid w:val="6404A9D0"/>
    <w:rsid w:val="64066917"/>
    <w:rsid w:val="640696E9"/>
    <w:rsid w:val="64081F73"/>
    <w:rsid w:val="640911B6"/>
    <w:rsid w:val="6418C795"/>
    <w:rsid w:val="6430A58E"/>
    <w:rsid w:val="643806C2"/>
    <w:rsid w:val="6445FDF8"/>
    <w:rsid w:val="6456B443"/>
    <w:rsid w:val="6457B4D6"/>
    <w:rsid w:val="64635CAD"/>
    <w:rsid w:val="646A35AE"/>
    <w:rsid w:val="64703180"/>
    <w:rsid w:val="64780CC9"/>
    <w:rsid w:val="6483977D"/>
    <w:rsid w:val="6483ADBB"/>
    <w:rsid w:val="6487BA14"/>
    <w:rsid w:val="6489589C"/>
    <w:rsid w:val="6491CED8"/>
    <w:rsid w:val="649603D6"/>
    <w:rsid w:val="649D1AF5"/>
    <w:rsid w:val="64E486D7"/>
    <w:rsid w:val="64FF4461"/>
    <w:rsid w:val="6502226B"/>
    <w:rsid w:val="6505DC26"/>
    <w:rsid w:val="65158D06"/>
    <w:rsid w:val="651AE7CA"/>
    <w:rsid w:val="651B26CC"/>
    <w:rsid w:val="65209C0D"/>
    <w:rsid w:val="652B0861"/>
    <w:rsid w:val="6531F13B"/>
    <w:rsid w:val="65568B14"/>
    <w:rsid w:val="65784B41"/>
    <w:rsid w:val="65803990"/>
    <w:rsid w:val="6587645D"/>
    <w:rsid w:val="659195B2"/>
    <w:rsid w:val="65970B2C"/>
    <w:rsid w:val="659FA2F2"/>
    <w:rsid w:val="65A90DD9"/>
    <w:rsid w:val="65A9D7DB"/>
    <w:rsid w:val="65AE7A96"/>
    <w:rsid w:val="65B70C9E"/>
    <w:rsid w:val="65DE5D11"/>
    <w:rsid w:val="65F07C52"/>
    <w:rsid w:val="65F284A4"/>
    <w:rsid w:val="65F8B554"/>
    <w:rsid w:val="65F9CE5A"/>
    <w:rsid w:val="6601D78F"/>
    <w:rsid w:val="66068608"/>
    <w:rsid w:val="66099FF4"/>
    <w:rsid w:val="66134733"/>
    <w:rsid w:val="66178D56"/>
    <w:rsid w:val="663B4C8E"/>
    <w:rsid w:val="6650CC16"/>
    <w:rsid w:val="66573CD1"/>
    <w:rsid w:val="665990A0"/>
    <w:rsid w:val="6669CC2E"/>
    <w:rsid w:val="666A710C"/>
    <w:rsid w:val="667D4386"/>
    <w:rsid w:val="667D490B"/>
    <w:rsid w:val="6680088B"/>
    <w:rsid w:val="6680D25D"/>
    <w:rsid w:val="6685E2DD"/>
    <w:rsid w:val="668DF702"/>
    <w:rsid w:val="669035D0"/>
    <w:rsid w:val="669259A9"/>
    <w:rsid w:val="66A5E052"/>
    <w:rsid w:val="66A9BB6F"/>
    <w:rsid w:val="66BD8C83"/>
    <w:rsid w:val="66C4C88F"/>
    <w:rsid w:val="66CB975E"/>
    <w:rsid w:val="66D8A0B2"/>
    <w:rsid w:val="66E7BAAB"/>
    <w:rsid w:val="66ED3426"/>
    <w:rsid w:val="67032BD5"/>
    <w:rsid w:val="67072F25"/>
    <w:rsid w:val="670AA803"/>
    <w:rsid w:val="6715C20F"/>
    <w:rsid w:val="6719E249"/>
    <w:rsid w:val="673AC197"/>
    <w:rsid w:val="674DC753"/>
    <w:rsid w:val="674F4BD1"/>
    <w:rsid w:val="675222C7"/>
    <w:rsid w:val="675341A5"/>
    <w:rsid w:val="675E71C4"/>
    <w:rsid w:val="675F8F5C"/>
    <w:rsid w:val="6762CC49"/>
    <w:rsid w:val="67659549"/>
    <w:rsid w:val="6769E048"/>
    <w:rsid w:val="67711754"/>
    <w:rsid w:val="6774EFA1"/>
    <w:rsid w:val="677E8304"/>
    <w:rsid w:val="6785DDBF"/>
    <w:rsid w:val="67927641"/>
    <w:rsid w:val="67A9DA8A"/>
    <w:rsid w:val="67B1F4FD"/>
    <w:rsid w:val="67B3D8FC"/>
    <w:rsid w:val="67B7C35B"/>
    <w:rsid w:val="67C21C20"/>
    <w:rsid w:val="67C25074"/>
    <w:rsid w:val="67C52DB9"/>
    <w:rsid w:val="67C557B4"/>
    <w:rsid w:val="67CB4251"/>
    <w:rsid w:val="67E00836"/>
    <w:rsid w:val="67ED3281"/>
    <w:rsid w:val="67FA11DC"/>
    <w:rsid w:val="68031AB5"/>
    <w:rsid w:val="680550B8"/>
    <w:rsid w:val="68079CCA"/>
    <w:rsid w:val="680A2579"/>
    <w:rsid w:val="680EA6C8"/>
    <w:rsid w:val="680EDDC1"/>
    <w:rsid w:val="6824EA12"/>
    <w:rsid w:val="682594D3"/>
    <w:rsid w:val="6828911A"/>
    <w:rsid w:val="683ECD0B"/>
    <w:rsid w:val="684BBD75"/>
    <w:rsid w:val="68527942"/>
    <w:rsid w:val="68552371"/>
    <w:rsid w:val="6865694D"/>
    <w:rsid w:val="6871C775"/>
    <w:rsid w:val="687664A5"/>
    <w:rsid w:val="6883AEC1"/>
    <w:rsid w:val="688C687A"/>
    <w:rsid w:val="68948683"/>
    <w:rsid w:val="689AEE33"/>
    <w:rsid w:val="68A8DEF7"/>
    <w:rsid w:val="68B6279E"/>
    <w:rsid w:val="68B642B4"/>
    <w:rsid w:val="68C2D987"/>
    <w:rsid w:val="68C9C852"/>
    <w:rsid w:val="68D5B93A"/>
    <w:rsid w:val="68DAE2B2"/>
    <w:rsid w:val="68DD8F26"/>
    <w:rsid w:val="68E04857"/>
    <w:rsid w:val="68E66FB5"/>
    <w:rsid w:val="68E92D44"/>
    <w:rsid w:val="68F55DF1"/>
    <w:rsid w:val="68F586C4"/>
    <w:rsid w:val="68F96D1F"/>
    <w:rsid w:val="68FA3232"/>
    <w:rsid w:val="68FB3E10"/>
    <w:rsid w:val="6902268D"/>
    <w:rsid w:val="69161C8B"/>
    <w:rsid w:val="691A9F27"/>
    <w:rsid w:val="6921B83B"/>
    <w:rsid w:val="692B59F9"/>
    <w:rsid w:val="692D8620"/>
    <w:rsid w:val="694C7FE2"/>
    <w:rsid w:val="695190CD"/>
    <w:rsid w:val="695E20D5"/>
    <w:rsid w:val="69669A03"/>
    <w:rsid w:val="6975794F"/>
    <w:rsid w:val="6976A98D"/>
    <w:rsid w:val="697FEEA8"/>
    <w:rsid w:val="69873EA8"/>
    <w:rsid w:val="698AA2A7"/>
    <w:rsid w:val="69A48A36"/>
    <w:rsid w:val="69B608A8"/>
    <w:rsid w:val="69B94BE4"/>
    <w:rsid w:val="69BA6298"/>
    <w:rsid w:val="69D8A0DC"/>
    <w:rsid w:val="69DAD7E8"/>
    <w:rsid w:val="69E5B0A9"/>
    <w:rsid w:val="69E71579"/>
    <w:rsid w:val="69E73978"/>
    <w:rsid w:val="69EB8101"/>
    <w:rsid w:val="69EDD3B2"/>
    <w:rsid w:val="69FDC052"/>
    <w:rsid w:val="6A0008F2"/>
    <w:rsid w:val="6A033D2A"/>
    <w:rsid w:val="6A0989BE"/>
    <w:rsid w:val="6A1B66AC"/>
    <w:rsid w:val="6A2B2380"/>
    <w:rsid w:val="6A3824CB"/>
    <w:rsid w:val="6A59706B"/>
    <w:rsid w:val="6A5E5CBB"/>
    <w:rsid w:val="6A6E6C3C"/>
    <w:rsid w:val="6A77DF80"/>
    <w:rsid w:val="6A7B5C34"/>
    <w:rsid w:val="6A7EEE79"/>
    <w:rsid w:val="6A8C51E8"/>
    <w:rsid w:val="6A9705B1"/>
    <w:rsid w:val="6A9BAF19"/>
    <w:rsid w:val="6A9C74D9"/>
    <w:rsid w:val="6A9CBC54"/>
    <w:rsid w:val="6AA53254"/>
    <w:rsid w:val="6AB6F01E"/>
    <w:rsid w:val="6ADD2DEB"/>
    <w:rsid w:val="6AE4DDE1"/>
    <w:rsid w:val="6AEC650F"/>
    <w:rsid w:val="6AFCCD81"/>
    <w:rsid w:val="6AFE00EC"/>
    <w:rsid w:val="6B0E8AD9"/>
    <w:rsid w:val="6B10D522"/>
    <w:rsid w:val="6B1AB717"/>
    <w:rsid w:val="6B247881"/>
    <w:rsid w:val="6B2DA7F0"/>
    <w:rsid w:val="6B39539A"/>
    <w:rsid w:val="6B3DCDCD"/>
    <w:rsid w:val="6B3EB454"/>
    <w:rsid w:val="6B403CEE"/>
    <w:rsid w:val="6B40CFDC"/>
    <w:rsid w:val="6B48FB5C"/>
    <w:rsid w:val="6B4CAFE9"/>
    <w:rsid w:val="6B52A05E"/>
    <w:rsid w:val="6B5FB9D9"/>
    <w:rsid w:val="6B6CE394"/>
    <w:rsid w:val="6B795175"/>
    <w:rsid w:val="6B87E10B"/>
    <w:rsid w:val="6B893219"/>
    <w:rsid w:val="6B8DED77"/>
    <w:rsid w:val="6B90ECC7"/>
    <w:rsid w:val="6B9104FC"/>
    <w:rsid w:val="6B992AF0"/>
    <w:rsid w:val="6B9990B3"/>
    <w:rsid w:val="6BA2E22E"/>
    <w:rsid w:val="6BA80F48"/>
    <w:rsid w:val="6BB11B48"/>
    <w:rsid w:val="6BBA8E89"/>
    <w:rsid w:val="6BBD3EB2"/>
    <w:rsid w:val="6BBE8796"/>
    <w:rsid w:val="6BBFE653"/>
    <w:rsid w:val="6BC4E608"/>
    <w:rsid w:val="6BD9ECFA"/>
    <w:rsid w:val="6BDC7ACE"/>
    <w:rsid w:val="6BE7004C"/>
    <w:rsid w:val="6BE7FBB2"/>
    <w:rsid w:val="6BE9AC61"/>
    <w:rsid w:val="6BECC200"/>
    <w:rsid w:val="6BEF3880"/>
    <w:rsid w:val="6BF051C3"/>
    <w:rsid w:val="6BF11FE3"/>
    <w:rsid w:val="6BF16954"/>
    <w:rsid w:val="6BF6989B"/>
    <w:rsid w:val="6C043435"/>
    <w:rsid w:val="6C0CCBE8"/>
    <w:rsid w:val="6C0EA516"/>
    <w:rsid w:val="6C0F696D"/>
    <w:rsid w:val="6C13478A"/>
    <w:rsid w:val="6C2B6316"/>
    <w:rsid w:val="6C3094CF"/>
    <w:rsid w:val="6C364450"/>
    <w:rsid w:val="6C4EF6A5"/>
    <w:rsid w:val="6C5793B6"/>
    <w:rsid w:val="6C590B4A"/>
    <w:rsid w:val="6C5E16EB"/>
    <w:rsid w:val="6C711B0F"/>
    <w:rsid w:val="6C72FCDF"/>
    <w:rsid w:val="6C778C98"/>
    <w:rsid w:val="6C7ACABD"/>
    <w:rsid w:val="6C88D1C6"/>
    <w:rsid w:val="6C949F18"/>
    <w:rsid w:val="6C95E8C8"/>
    <w:rsid w:val="6CAB79E2"/>
    <w:rsid w:val="6CAEC119"/>
    <w:rsid w:val="6CD3C460"/>
    <w:rsid w:val="6CD81D3D"/>
    <w:rsid w:val="6CE51C32"/>
    <w:rsid w:val="6CEC1437"/>
    <w:rsid w:val="6CF0D52B"/>
    <w:rsid w:val="6D00B6C2"/>
    <w:rsid w:val="6D05D38A"/>
    <w:rsid w:val="6D06ACA9"/>
    <w:rsid w:val="6D142CEC"/>
    <w:rsid w:val="6D18FCF3"/>
    <w:rsid w:val="6D24D933"/>
    <w:rsid w:val="6D2C8E23"/>
    <w:rsid w:val="6D32D02C"/>
    <w:rsid w:val="6D412A80"/>
    <w:rsid w:val="6D44615A"/>
    <w:rsid w:val="6D5394D5"/>
    <w:rsid w:val="6D73B043"/>
    <w:rsid w:val="6D751C3C"/>
    <w:rsid w:val="6D88E394"/>
    <w:rsid w:val="6D9D00C5"/>
    <w:rsid w:val="6DA484A9"/>
    <w:rsid w:val="6DA63829"/>
    <w:rsid w:val="6DA7760B"/>
    <w:rsid w:val="6DADB7E9"/>
    <w:rsid w:val="6DB0ED23"/>
    <w:rsid w:val="6DB43689"/>
    <w:rsid w:val="6DB81E4A"/>
    <w:rsid w:val="6DC1405D"/>
    <w:rsid w:val="6DC21019"/>
    <w:rsid w:val="6DCACD4B"/>
    <w:rsid w:val="6DD597B0"/>
    <w:rsid w:val="6DD5A3FF"/>
    <w:rsid w:val="6DE953E8"/>
    <w:rsid w:val="6DF82160"/>
    <w:rsid w:val="6E00691D"/>
    <w:rsid w:val="6E0C146D"/>
    <w:rsid w:val="6E0D7EDC"/>
    <w:rsid w:val="6E13F90C"/>
    <w:rsid w:val="6E165066"/>
    <w:rsid w:val="6E23471C"/>
    <w:rsid w:val="6E23E364"/>
    <w:rsid w:val="6E3BDB37"/>
    <w:rsid w:val="6E42D812"/>
    <w:rsid w:val="6E75DEA8"/>
    <w:rsid w:val="6E8BBAA1"/>
    <w:rsid w:val="6E98332F"/>
    <w:rsid w:val="6E9DAF0C"/>
    <w:rsid w:val="6EAAA001"/>
    <w:rsid w:val="6EAFDF24"/>
    <w:rsid w:val="6EB403D9"/>
    <w:rsid w:val="6EB80918"/>
    <w:rsid w:val="6EBEBDDF"/>
    <w:rsid w:val="6EC4641D"/>
    <w:rsid w:val="6EC4E517"/>
    <w:rsid w:val="6ECC1D6A"/>
    <w:rsid w:val="6ECE87D4"/>
    <w:rsid w:val="6EDCA8EB"/>
    <w:rsid w:val="6EE460C3"/>
    <w:rsid w:val="6EFEA067"/>
    <w:rsid w:val="6F27720C"/>
    <w:rsid w:val="6F40EFB6"/>
    <w:rsid w:val="6F427F6F"/>
    <w:rsid w:val="6F43E6A1"/>
    <w:rsid w:val="6F4D877F"/>
    <w:rsid w:val="6F5CA3EB"/>
    <w:rsid w:val="6F624CCE"/>
    <w:rsid w:val="6F62F001"/>
    <w:rsid w:val="6F819F26"/>
    <w:rsid w:val="6F86D949"/>
    <w:rsid w:val="6F8C9D7E"/>
    <w:rsid w:val="6FBAF9D4"/>
    <w:rsid w:val="6FBD7347"/>
    <w:rsid w:val="6FBDE8DC"/>
    <w:rsid w:val="6FCBC894"/>
    <w:rsid w:val="6FCF9612"/>
    <w:rsid w:val="6FD607CF"/>
    <w:rsid w:val="6FD6D436"/>
    <w:rsid w:val="6FE32AEC"/>
    <w:rsid w:val="6FE3C987"/>
    <w:rsid w:val="6FE4BD34"/>
    <w:rsid w:val="6FE5B8D5"/>
    <w:rsid w:val="6FE9B3A0"/>
    <w:rsid w:val="6FEEA097"/>
    <w:rsid w:val="6FF686A7"/>
    <w:rsid w:val="70037FE3"/>
    <w:rsid w:val="700FE755"/>
    <w:rsid w:val="701302C9"/>
    <w:rsid w:val="70135723"/>
    <w:rsid w:val="7018EF1A"/>
    <w:rsid w:val="701C0D5C"/>
    <w:rsid w:val="702B1288"/>
    <w:rsid w:val="702E3D46"/>
    <w:rsid w:val="7040A5DB"/>
    <w:rsid w:val="70426252"/>
    <w:rsid w:val="707593DE"/>
    <w:rsid w:val="7076032B"/>
    <w:rsid w:val="70779FFE"/>
    <w:rsid w:val="70787E88"/>
    <w:rsid w:val="7079D7DD"/>
    <w:rsid w:val="7090EF31"/>
    <w:rsid w:val="709881F0"/>
    <w:rsid w:val="709E9415"/>
    <w:rsid w:val="70A4602E"/>
    <w:rsid w:val="70B20BAD"/>
    <w:rsid w:val="70B6C636"/>
    <w:rsid w:val="70B97903"/>
    <w:rsid w:val="70BA5F48"/>
    <w:rsid w:val="70BC3649"/>
    <w:rsid w:val="70C366B6"/>
    <w:rsid w:val="70C4F2CF"/>
    <w:rsid w:val="70C8864C"/>
    <w:rsid w:val="70C8888F"/>
    <w:rsid w:val="70C93FD0"/>
    <w:rsid w:val="70D0B61B"/>
    <w:rsid w:val="70E5B46B"/>
    <w:rsid w:val="70F07228"/>
    <w:rsid w:val="70FC5213"/>
    <w:rsid w:val="70FDB433"/>
    <w:rsid w:val="7101630A"/>
    <w:rsid w:val="7105DB42"/>
    <w:rsid w:val="71065663"/>
    <w:rsid w:val="710CF5F1"/>
    <w:rsid w:val="710F95E6"/>
    <w:rsid w:val="71150AA8"/>
    <w:rsid w:val="7115FB1E"/>
    <w:rsid w:val="71195247"/>
    <w:rsid w:val="71306357"/>
    <w:rsid w:val="71310B63"/>
    <w:rsid w:val="713FAA9C"/>
    <w:rsid w:val="714324A2"/>
    <w:rsid w:val="71435806"/>
    <w:rsid w:val="71448C32"/>
    <w:rsid w:val="714938AF"/>
    <w:rsid w:val="71507078"/>
    <w:rsid w:val="7153AEDA"/>
    <w:rsid w:val="7172A497"/>
    <w:rsid w:val="717E5E90"/>
    <w:rsid w:val="7194FB41"/>
    <w:rsid w:val="71959458"/>
    <w:rsid w:val="719C421F"/>
    <w:rsid w:val="719DB35B"/>
    <w:rsid w:val="71A63D9F"/>
    <w:rsid w:val="71A725E5"/>
    <w:rsid w:val="71AD2E8A"/>
    <w:rsid w:val="71AF2784"/>
    <w:rsid w:val="71B82C81"/>
    <w:rsid w:val="71B9C41B"/>
    <w:rsid w:val="71BB27C4"/>
    <w:rsid w:val="71BF12D0"/>
    <w:rsid w:val="71C52D58"/>
    <w:rsid w:val="71DE05E9"/>
    <w:rsid w:val="71DE6E71"/>
    <w:rsid w:val="71DEDBE8"/>
    <w:rsid w:val="71F14408"/>
    <w:rsid w:val="71F6F0AF"/>
    <w:rsid w:val="71FF1603"/>
    <w:rsid w:val="7201D714"/>
    <w:rsid w:val="720312C9"/>
    <w:rsid w:val="72064ED7"/>
    <w:rsid w:val="72091C69"/>
    <w:rsid w:val="7215A0DE"/>
    <w:rsid w:val="7217104B"/>
    <w:rsid w:val="7218C201"/>
    <w:rsid w:val="7219807C"/>
    <w:rsid w:val="72234220"/>
    <w:rsid w:val="72298A5D"/>
    <w:rsid w:val="723BC892"/>
    <w:rsid w:val="724AF295"/>
    <w:rsid w:val="724FCD75"/>
    <w:rsid w:val="725C3199"/>
    <w:rsid w:val="72635D96"/>
    <w:rsid w:val="728DC610"/>
    <w:rsid w:val="728DEC27"/>
    <w:rsid w:val="72934BCD"/>
    <w:rsid w:val="729BF155"/>
    <w:rsid w:val="729E5159"/>
    <w:rsid w:val="72A1D118"/>
    <w:rsid w:val="72A8E64F"/>
    <w:rsid w:val="72A8E7D1"/>
    <w:rsid w:val="72C89A81"/>
    <w:rsid w:val="72D5CB33"/>
    <w:rsid w:val="72D69D16"/>
    <w:rsid w:val="72DFD587"/>
    <w:rsid w:val="72E2A43B"/>
    <w:rsid w:val="72E70A39"/>
    <w:rsid w:val="72E7DA4C"/>
    <w:rsid w:val="72ED72C0"/>
    <w:rsid w:val="72F3C239"/>
    <w:rsid w:val="72F3EC96"/>
    <w:rsid w:val="72F9A346"/>
    <w:rsid w:val="7307D821"/>
    <w:rsid w:val="7308AF6D"/>
    <w:rsid w:val="730B306E"/>
    <w:rsid w:val="730CD889"/>
    <w:rsid w:val="731BC1D0"/>
    <w:rsid w:val="731F4BFC"/>
    <w:rsid w:val="7323A32F"/>
    <w:rsid w:val="7338529C"/>
    <w:rsid w:val="733D0903"/>
    <w:rsid w:val="733FC3BD"/>
    <w:rsid w:val="73418E12"/>
    <w:rsid w:val="734AA38B"/>
    <w:rsid w:val="734F9BA5"/>
    <w:rsid w:val="7362B34A"/>
    <w:rsid w:val="73828499"/>
    <w:rsid w:val="738EF275"/>
    <w:rsid w:val="73945499"/>
    <w:rsid w:val="739624ED"/>
    <w:rsid w:val="7398C612"/>
    <w:rsid w:val="739B7C53"/>
    <w:rsid w:val="739D8D56"/>
    <w:rsid w:val="73AD0FFC"/>
    <w:rsid w:val="73AE6713"/>
    <w:rsid w:val="73BA7DBE"/>
    <w:rsid w:val="73BA9839"/>
    <w:rsid w:val="73BC9B93"/>
    <w:rsid w:val="73BE067B"/>
    <w:rsid w:val="73C2673F"/>
    <w:rsid w:val="73C348B8"/>
    <w:rsid w:val="73C4B095"/>
    <w:rsid w:val="73C740EC"/>
    <w:rsid w:val="73C82B59"/>
    <w:rsid w:val="73CCCD12"/>
    <w:rsid w:val="73CD371F"/>
    <w:rsid w:val="73CF423A"/>
    <w:rsid w:val="73E45449"/>
    <w:rsid w:val="73E8B4C9"/>
    <w:rsid w:val="741B73B0"/>
    <w:rsid w:val="741F4DBB"/>
    <w:rsid w:val="74297331"/>
    <w:rsid w:val="74298E1D"/>
    <w:rsid w:val="742F1C2E"/>
    <w:rsid w:val="743D5E39"/>
    <w:rsid w:val="743FE159"/>
    <w:rsid w:val="746219E9"/>
    <w:rsid w:val="74649FAE"/>
    <w:rsid w:val="74832063"/>
    <w:rsid w:val="7487268F"/>
    <w:rsid w:val="74886BED"/>
    <w:rsid w:val="74B19DD3"/>
    <w:rsid w:val="74B84D68"/>
    <w:rsid w:val="74B9C2FD"/>
    <w:rsid w:val="74CB48C5"/>
    <w:rsid w:val="74CFBA8A"/>
    <w:rsid w:val="74FE9066"/>
    <w:rsid w:val="750CE6C1"/>
    <w:rsid w:val="7512403F"/>
    <w:rsid w:val="751723BB"/>
    <w:rsid w:val="7518D630"/>
    <w:rsid w:val="751A7D44"/>
    <w:rsid w:val="751C7438"/>
    <w:rsid w:val="7521F786"/>
    <w:rsid w:val="752A19EC"/>
    <w:rsid w:val="752BFC5E"/>
    <w:rsid w:val="753CEC77"/>
    <w:rsid w:val="75463BBA"/>
    <w:rsid w:val="7546A257"/>
    <w:rsid w:val="754AF1D4"/>
    <w:rsid w:val="7550E35A"/>
    <w:rsid w:val="755698A9"/>
    <w:rsid w:val="7571E825"/>
    <w:rsid w:val="757511CB"/>
    <w:rsid w:val="757E0DC1"/>
    <w:rsid w:val="758DD955"/>
    <w:rsid w:val="75A36484"/>
    <w:rsid w:val="75ABF14A"/>
    <w:rsid w:val="75B66E90"/>
    <w:rsid w:val="75BFC14C"/>
    <w:rsid w:val="75C2E684"/>
    <w:rsid w:val="75C905D0"/>
    <w:rsid w:val="75CD88D6"/>
    <w:rsid w:val="75D23185"/>
    <w:rsid w:val="75EDF70E"/>
    <w:rsid w:val="75F0FA5B"/>
    <w:rsid w:val="75F397E6"/>
    <w:rsid w:val="75F42269"/>
    <w:rsid w:val="75F81DC4"/>
    <w:rsid w:val="75FBD59B"/>
    <w:rsid w:val="760CB27C"/>
    <w:rsid w:val="760D9F71"/>
    <w:rsid w:val="7616EB78"/>
    <w:rsid w:val="761CA9D2"/>
    <w:rsid w:val="761DC1B8"/>
    <w:rsid w:val="7622002C"/>
    <w:rsid w:val="7631C298"/>
    <w:rsid w:val="76427C29"/>
    <w:rsid w:val="764B32C8"/>
    <w:rsid w:val="764B4A3F"/>
    <w:rsid w:val="76500B3F"/>
    <w:rsid w:val="76589835"/>
    <w:rsid w:val="76589BE2"/>
    <w:rsid w:val="765E8D1D"/>
    <w:rsid w:val="765FA49E"/>
    <w:rsid w:val="766071D1"/>
    <w:rsid w:val="7667EDBE"/>
    <w:rsid w:val="7678548B"/>
    <w:rsid w:val="768798E1"/>
    <w:rsid w:val="7693EEB0"/>
    <w:rsid w:val="769C5D3F"/>
    <w:rsid w:val="76AC0852"/>
    <w:rsid w:val="76B5A44A"/>
    <w:rsid w:val="76C4F2CB"/>
    <w:rsid w:val="76D4F5C5"/>
    <w:rsid w:val="76E4D562"/>
    <w:rsid w:val="76E63BF7"/>
    <w:rsid w:val="76E6DEA2"/>
    <w:rsid w:val="76E7DDDC"/>
    <w:rsid w:val="76E89BCE"/>
    <w:rsid w:val="76F2CEE2"/>
    <w:rsid w:val="76F964BE"/>
    <w:rsid w:val="76F9951A"/>
    <w:rsid w:val="76FF5FAC"/>
    <w:rsid w:val="7709B24C"/>
    <w:rsid w:val="771B1E8C"/>
    <w:rsid w:val="77351034"/>
    <w:rsid w:val="7736B352"/>
    <w:rsid w:val="77444602"/>
    <w:rsid w:val="774DA20E"/>
    <w:rsid w:val="7755E7B6"/>
    <w:rsid w:val="77562F8A"/>
    <w:rsid w:val="775D49CE"/>
    <w:rsid w:val="7767F96E"/>
    <w:rsid w:val="776D758C"/>
    <w:rsid w:val="776FBB1D"/>
    <w:rsid w:val="7770EE08"/>
    <w:rsid w:val="7773A25F"/>
    <w:rsid w:val="779A90C3"/>
    <w:rsid w:val="77AE0AFF"/>
    <w:rsid w:val="77B3817F"/>
    <w:rsid w:val="77C79843"/>
    <w:rsid w:val="77C9EDE4"/>
    <w:rsid w:val="77D02D17"/>
    <w:rsid w:val="77D13359"/>
    <w:rsid w:val="77DADCDC"/>
    <w:rsid w:val="77DD9FF6"/>
    <w:rsid w:val="77F1E620"/>
    <w:rsid w:val="77F48E0E"/>
    <w:rsid w:val="77F5B1B7"/>
    <w:rsid w:val="77F78E9B"/>
    <w:rsid w:val="78015DC4"/>
    <w:rsid w:val="7801FFE1"/>
    <w:rsid w:val="780313E0"/>
    <w:rsid w:val="78055028"/>
    <w:rsid w:val="780F6D96"/>
    <w:rsid w:val="78101EEE"/>
    <w:rsid w:val="7811E27B"/>
    <w:rsid w:val="7816F452"/>
    <w:rsid w:val="781A5AE6"/>
    <w:rsid w:val="782056B4"/>
    <w:rsid w:val="7826124D"/>
    <w:rsid w:val="78469ADA"/>
    <w:rsid w:val="785626B9"/>
    <w:rsid w:val="7857AC01"/>
    <w:rsid w:val="785CC3BC"/>
    <w:rsid w:val="786ED868"/>
    <w:rsid w:val="78729DD9"/>
    <w:rsid w:val="787AC37B"/>
    <w:rsid w:val="7890BAA5"/>
    <w:rsid w:val="78A73BE1"/>
    <w:rsid w:val="78ABAE2E"/>
    <w:rsid w:val="78ADF557"/>
    <w:rsid w:val="78ADF676"/>
    <w:rsid w:val="78B0B8D1"/>
    <w:rsid w:val="78D22CF1"/>
    <w:rsid w:val="78DEBF04"/>
    <w:rsid w:val="78E79F87"/>
    <w:rsid w:val="78EF3CCB"/>
    <w:rsid w:val="78F0F86A"/>
    <w:rsid w:val="78F3C139"/>
    <w:rsid w:val="7904C958"/>
    <w:rsid w:val="790A4711"/>
    <w:rsid w:val="791702B5"/>
    <w:rsid w:val="7936FC16"/>
    <w:rsid w:val="79390B94"/>
    <w:rsid w:val="793C717D"/>
    <w:rsid w:val="794C3983"/>
    <w:rsid w:val="794E4D9B"/>
    <w:rsid w:val="794F0666"/>
    <w:rsid w:val="7950C70D"/>
    <w:rsid w:val="7992839C"/>
    <w:rsid w:val="7995182C"/>
    <w:rsid w:val="7997839B"/>
    <w:rsid w:val="79AC7B7F"/>
    <w:rsid w:val="79C02EFC"/>
    <w:rsid w:val="79D1F4CE"/>
    <w:rsid w:val="79E533C6"/>
    <w:rsid w:val="79F473F7"/>
    <w:rsid w:val="79F7A535"/>
    <w:rsid w:val="7A065735"/>
    <w:rsid w:val="7A0C9CE6"/>
    <w:rsid w:val="7A18FF89"/>
    <w:rsid w:val="7A1ACA79"/>
    <w:rsid w:val="7A2636D6"/>
    <w:rsid w:val="7A3165CE"/>
    <w:rsid w:val="7A31B666"/>
    <w:rsid w:val="7A323917"/>
    <w:rsid w:val="7A386DEC"/>
    <w:rsid w:val="7A58BD8E"/>
    <w:rsid w:val="7A5DF1D1"/>
    <w:rsid w:val="7A636957"/>
    <w:rsid w:val="7A684BA6"/>
    <w:rsid w:val="7A6A85CE"/>
    <w:rsid w:val="7A79E016"/>
    <w:rsid w:val="7A99E2A3"/>
    <w:rsid w:val="7A9B2A91"/>
    <w:rsid w:val="7AB3379B"/>
    <w:rsid w:val="7AB4CDA9"/>
    <w:rsid w:val="7ABBFC22"/>
    <w:rsid w:val="7AE10F4A"/>
    <w:rsid w:val="7AE740B1"/>
    <w:rsid w:val="7AE8DCA4"/>
    <w:rsid w:val="7AF7C343"/>
    <w:rsid w:val="7B0FDBAB"/>
    <w:rsid w:val="7B107A0A"/>
    <w:rsid w:val="7B112399"/>
    <w:rsid w:val="7B19E1E3"/>
    <w:rsid w:val="7B2AB49B"/>
    <w:rsid w:val="7B3353FC"/>
    <w:rsid w:val="7B36AB3D"/>
    <w:rsid w:val="7B4561C7"/>
    <w:rsid w:val="7B5441A6"/>
    <w:rsid w:val="7B56092A"/>
    <w:rsid w:val="7B5ED9C2"/>
    <w:rsid w:val="7B6176B3"/>
    <w:rsid w:val="7B619B84"/>
    <w:rsid w:val="7B64A374"/>
    <w:rsid w:val="7B703F81"/>
    <w:rsid w:val="7B73F50B"/>
    <w:rsid w:val="7B7479FE"/>
    <w:rsid w:val="7B8309A8"/>
    <w:rsid w:val="7B9DE8F8"/>
    <w:rsid w:val="7BAD0598"/>
    <w:rsid w:val="7BBEA074"/>
    <w:rsid w:val="7BC9FF2E"/>
    <w:rsid w:val="7BD16EE2"/>
    <w:rsid w:val="7BD6BE8E"/>
    <w:rsid w:val="7BD6DC19"/>
    <w:rsid w:val="7BDA1CC9"/>
    <w:rsid w:val="7BE93442"/>
    <w:rsid w:val="7BF3A7B0"/>
    <w:rsid w:val="7BF62747"/>
    <w:rsid w:val="7BFE2F2A"/>
    <w:rsid w:val="7C00DD68"/>
    <w:rsid w:val="7C02A802"/>
    <w:rsid w:val="7C04AD84"/>
    <w:rsid w:val="7C19784D"/>
    <w:rsid w:val="7C197D96"/>
    <w:rsid w:val="7C1DC023"/>
    <w:rsid w:val="7C21D7B6"/>
    <w:rsid w:val="7C29D1E7"/>
    <w:rsid w:val="7C31A84E"/>
    <w:rsid w:val="7C374577"/>
    <w:rsid w:val="7C3E39A6"/>
    <w:rsid w:val="7C642DF6"/>
    <w:rsid w:val="7C67FD95"/>
    <w:rsid w:val="7C6994A5"/>
    <w:rsid w:val="7C6DCA45"/>
    <w:rsid w:val="7C735ABF"/>
    <w:rsid w:val="7C758930"/>
    <w:rsid w:val="7C8037C9"/>
    <w:rsid w:val="7C817C22"/>
    <w:rsid w:val="7C84C0DA"/>
    <w:rsid w:val="7C92F2C4"/>
    <w:rsid w:val="7C93B14B"/>
    <w:rsid w:val="7CA322F0"/>
    <w:rsid w:val="7CA5A8B8"/>
    <w:rsid w:val="7CA76E3A"/>
    <w:rsid w:val="7CABD1EE"/>
    <w:rsid w:val="7CD7C6FD"/>
    <w:rsid w:val="7CDDCDC2"/>
    <w:rsid w:val="7CF0F5DD"/>
    <w:rsid w:val="7CF4CE4F"/>
    <w:rsid w:val="7CF59861"/>
    <w:rsid w:val="7CFB04B7"/>
    <w:rsid w:val="7CFC9A4A"/>
    <w:rsid w:val="7D0224E8"/>
    <w:rsid w:val="7D0C820F"/>
    <w:rsid w:val="7D20319F"/>
    <w:rsid w:val="7D2D4D5A"/>
    <w:rsid w:val="7D3C5321"/>
    <w:rsid w:val="7D4E8EBD"/>
    <w:rsid w:val="7D546E51"/>
    <w:rsid w:val="7D556F4E"/>
    <w:rsid w:val="7D643D6E"/>
    <w:rsid w:val="7D653776"/>
    <w:rsid w:val="7D658DEA"/>
    <w:rsid w:val="7D68E196"/>
    <w:rsid w:val="7D6C73A4"/>
    <w:rsid w:val="7D6F8056"/>
    <w:rsid w:val="7D8F49B6"/>
    <w:rsid w:val="7D91BAD9"/>
    <w:rsid w:val="7D957C7D"/>
    <w:rsid w:val="7D989C33"/>
    <w:rsid w:val="7DA0F26F"/>
    <w:rsid w:val="7DA85498"/>
    <w:rsid w:val="7DA8ED6B"/>
    <w:rsid w:val="7DAA6753"/>
    <w:rsid w:val="7DB6CB51"/>
    <w:rsid w:val="7DB77D34"/>
    <w:rsid w:val="7DC0639D"/>
    <w:rsid w:val="7DC62D5C"/>
    <w:rsid w:val="7DC8C627"/>
    <w:rsid w:val="7DCBE7E5"/>
    <w:rsid w:val="7DCD0334"/>
    <w:rsid w:val="7DDD436A"/>
    <w:rsid w:val="7DE02FD3"/>
    <w:rsid w:val="7DE495C8"/>
    <w:rsid w:val="7DE8090C"/>
    <w:rsid w:val="7DE932AA"/>
    <w:rsid w:val="7DF432C8"/>
    <w:rsid w:val="7DF9C522"/>
    <w:rsid w:val="7E096568"/>
    <w:rsid w:val="7E0FC667"/>
    <w:rsid w:val="7E159882"/>
    <w:rsid w:val="7E1A9B69"/>
    <w:rsid w:val="7E25AB17"/>
    <w:rsid w:val="7E26D527"/>
    <w:rsid w:val="7E373078"/>
    <w:rsid w:val="7E3E37A6"/>
    <w:rsid w:val="7E528847"/>
    <w:rsid w:val="7E5A13FD"/>
    <w:rsid w:val="7E60ACD0"/>
    <w:rsid w:val="7E60DFC2"/>
    <w:rsid w:val="7E67FBA2"/>
    <w:rsid w:val="7E6A9D26"/>
    <w:rsid w:val="7E6D6C49"/>
    <w:rsid w:val="7E7C36C5"/>
    <w:rsid w:val="7E7C9B10"/>
    <w:rsid w:val="7E7FA5DB"/>
    <w:rsid w:val="7E8D3E5E"/>
    <w:rsid w:val="7E94EF9E"/>
    <w:rsid w:val="7EA0E6C6"/>
    <w:rsid w:val="7EA85270"/>
    <w:rsid w:val="7EAA5D9F"/>
    <w:rsid w:val="7EAF56BE"/>
    <w:rsid w:val="7EC00607"/>
    <w:rsid w:val="7ECEA066"/>
    <w:rsid w:val="7ED1AE38"/>
    <w:rsid w:val="7EE2030A"/>
    <w:rsid w:val="7EEB4DCB"/>
    <w:rsid w:val="7EED70D8"/>
    <w:rsid w:val="7EFF8B22"/>
    <w:rsid w:val="7F01C6C9"/>
    <w:rsid w:val="7F090FA4"/>
    <w:rsid w:val="7F095042"/>
    <w:rsid w:val="7F0B1818"/>
    <w:rsid w:val="7F178C88"/>
    <w:rsid w:val="7F20226D"/>
    <w:rsid w:val="7F209025"/>
    <w:rsid w:val="7F34BB9B"/>
    <w:rsid w:val="7F3B7D89"/>
    <w:rsid w:val="7F3BE5B4"/>
    <w:rsid w:val="7F3D6B2F"/>
    <w:rsid w:val="7F470454"/>
    <w:rsid w:val="7F4B80BF"/>
    <w:rsid w:val="7F66FBC9"/>
    <w:rsid w:val="7F7A76A0"/>
    <w:rsid w:val="7F7F6CCB"/>
    <w:rsid w:val="7F8768AA"/>
    <w:rsid w:val="7F890755"/>
    <w:rsid w:val="7F898660"/>
    <w:rsid w:val="7F8A655B"/>
    <w:rsid w:val="7F97335F"/>
    <w:rsid w:val="7FA154C8"/>
    <w:rsid w:val="7FA53610"/>
    <w:rsid w:val="7FA5911A"/>
    <w:rsid w:val="7FB12B59"/>
    <w:rsid w:val="7FB5155F"/>
    <w:rsid w:val="7FB9D71E"/>
    <w:rsid w:val="7FBBD889"/>
    <w:rsid w:val="7FBD645E"/>
    <w:rsid w:val="7FC2E2DF"/>
    <w:rsid w:val="7FCAD7B3"/>
    <w:rsid w:val="7FD0196C"/>
    <w:rsid w:val="7FE6E19E"/>
    <w:rsid w:val="7FE9CF51"/>
    <w:rsid w:val="7FF09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B8B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19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19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9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9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9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paragraph" w:customStyle="1" w:styleId="Normalny1">
    <w:name w:val="Normalny1"/>
    <w:rsid w:val="00AA7125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B5884-57A8-4080-B652-42D51219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8612</Words>
  <Characters>51675</Characters>
  <Application>Microsoft Office Word</Application>
  <DocSecurity>0</DocSecurity>
  <Lines>430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2021-05-12T12:48:00Z</dcterms:created>
  <dcterms:modified xsi:type="dcterms:W3CDTF">2021-05-12T12:49:00Z</dcterms:modified>
</cp:coreProperties>
</file>